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52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1170"/>
        <w:gridCol w:w="1230"/>
        <w:gridCol w:w="1605"/>
        <w:gridCol w:w="1425"/>
        <w:gridCol w:w="142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  <w:jc w:val="center"/>
        </w:trPr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ins w:id="0">
              <w:r>
                <w:rPr>
                  <w:rFonts w:ascii="仿宋" w:hAnsi="仿宋" w:eastAsia="仿宋" w:cs="仿宋"/>
                  <w:sz w:val="28"/>
                  <w:szCs w:val="28"/>
                  <w:u w:val="none"/>
                  <w:bdr w:val="none" w:color="auto" w:sz="0" w:space="0"/>
                </w:rPr>
                <w:t>考场</w:t>
              </w:r>
            </w:ins>
          </w:p>
        </w:tc>
        <w:tc>
          <w:tcPr>
            <w:tcW w:w="117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ins w:id="1">
              <w:r>
                <w:rPr>
                  <w:rFonts w:hint="eastAsia" w:ascii="宋体" w:hAnsi="宋体" w:eastAsia="宋体" w:cs="宋体"/>
                  <w:sz w:val="28"/>
                  <w:szCs w:val="28"/>
                  <w:u w:val="none"/>
                  <w:bdr w:val="none" w:color="auto" w:sz="0" w:space="0"/>
                </w:rPr>
                <w:t>考室号</w:t>
              </w:r>
            </w:ins>
          </w:p>
        </w:tc>
        <w:tc>
          <w:tcPr>
            <w:tcW w:w="12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ins w:id="2">
              <w:r>
                <w:rPr>
                  <w:rFonts w:hint="eastAsia" w:ascii="宋体" w:hAnsi="宋体" w:eastAsia="宋体" w:cs="宋体"/>
                  <w:sz w:val="28"/>
                  <w:szCs w:val="28"/>
                  <w:u w:val="none"/>
                  <w:bdr w:val="none" w:color="auto" w:sz="0" w:space="0"/>
                </w:rPr>
                <w:t>房间号</w:t>
              </w:r>
            </w:ins>
          </w:p>
        </w:tc>
        <w:tc>
          <w:tcPr>
            <w:tcW w:w="16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ins w:id="3">
              <w:r>
                <w:rPr>
                  <w:rFonts w:hint="eastAsia" w:ascii="仿宋" w:hAnsi="仿宋" w:eastAsia="仿宋" w:cs="仿宋"/>
                  <w:sz w:val="28"/>
                  <w:szCs w:val="28"/>
                  <w:u w:val="none"/>
                  <w:bdr w:val="none" w:color="auto" w:sz="0" w:space="0"/>
                </w:rPr>
                <w:t>考场</w:t>
              </w:r>
            </w:ins>
          </w:p>
        </w:tc>
        <w:tc>
          <w:tcPr>
            <w:tcW w:w="14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ins w:id="4">
              <w:r>
                <w:rPr>
                  <w:rFonts w:hint="eastAsia" w:ascii="宋体" w:hAnsi="宋体" w:eastAsia="宋体" w:cs="宋体"/>
                  <w:sz w:val="28"/>
                  <w:szCs w:val="28"/>
                  <w:u w:val="none"/>
                  <w:bdr w:val="none" w:color="auto" w:sz="0" w:space="0"/>
                </w:rPr>
                <w:t>考室号</w:t>
              </w:r>
            </w:ins>
          </w:p>
        </w:tc>
        <w:tc>
          <w:tcPr>
            <w:tcW w:w="14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ins w:id="5">
              <w:r>
                <w:rPr>
                  <w:rFonts w:hint="eastAsia" w:ascii="宋体" w:hAnsi="宋体" w:eastAsia="宋体" w:cs="宋体"/>
                  <w:sz w:val="28"/>
                  <w:szCs w:val="28"/>
                  <w:u w:val="none"/>
                  <w:bdr w:val="none" w:color="auto" w:sz="0" w:space="0"/>
                </w:rPr>
                <w:t>房间号</w:t>
              </w:r>
            </w:ins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ins w:id="6">
              <w:r>
                <w:rPr>
                  <w:rFonts w:hint="eastAsia" w:ascii="仿宋" w:hAnsi="仿宋" w:eastAsia="仿宋" w:cs="仿宋"/>
                  <w:sz w:val="28"/>
                  <w:szCs w:val="28"/>
                  <w:u w:val="none"/>
                  <w:bdr w:val="none" w:color="auto" w:sz="0" w:space="0"/>
                </w:rPr>
                <w:t>烟台理工学院-1</w:t>
              </w:r>
            </w:ins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ins w:id="7">
              <w:r>
                <w:rPr>
                  <w:rFonts w:hint="eastAsia" w:ascii="宋体" w:hAnsi="宋体" w:eastAsia="宋体" w:cs="宋体"/>
                  <w:sz w:val="28"/>
                  <w:szCs w:val="28"/>
                  <w:u w:val="none"/>
                  <w:bdr w:val="none" w:color="auto" w:sz="0" w:space="0"/>
                </w:rPr>
                <w:t>01</w:t>
              </w:r>
            </w:ins>
          </w:p>
        </w:tc>
        <w:tc>
          <w:tcPr>
            <w:tcW w:w="12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ins w:id="8">
              <w:r>
                <w:rPr>
                  <w:rFonts w:hint="eastAsia" w:ascii="宋体" w:hAnsi="宋体" w:eastAsia="宋体" w:cs="宋体"/>
                  <w:sz w:val="28"/>
                  <w:szCs w:val="28"/>
                  <w:u w:val="none"/>
                  <w:bdr w:val="none" w:color="auto" w:sz="0" w:space="0"/>
                </w:rPr>
                <w:t>第三教学楼S202</w:t>
              </w:r>
            </w:ins>
          </w:p>
        </w:tc>
        <w:tc>
          <w:tcPr>
            <w:tcW w:w="160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ins w:id="9">
              <w:r>
                <w:rPr>
                  <w:rFonts w:hint="eastAsia" w:ascii="仿宋" w:hAnsi="仿宋" w:eastAsia="仿宋" w:cs="仿宋"/>
                  <w:sz w:val="28"/>
                  <w:szCs w:val="28"/>
                  <w:u w:val="none"/>
                  <w:bdr w:val="none" w:color="auto" w:sz="0" w:space="0"/>
                </w:rPr>
                <w:t>烟台理工学院-2</w:t>
              </w:r>
            </w:ins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ins w:id="10">
              <w:r>
                <w:rPr>
                  <w:rFonts w:hint="eastAsia" w:ascii="宋体" w:hAnsi="宋体" w:eastAsia="宋体" w:cs="宋体"/>
                  <w:sz w:val="28"/>
                  <w:szCs w:val="28"/>
                  <w:u w:val="none"/>
                  <w:bdr w:val="none" w:color="auto" w:sz="0" w:space="0"/>
                </w:rPr>
                <w:t>10</w:t>
              </w:r>
            </w:ins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ins w:id="11">
              <w:r>
                <w:rPr>
                  <w:rFonts w:hint="eastAsia" w:ascii="宋体" w:hAnsi="宋体" w:eastAsia="宋体" w:cs="宋体"/>
                  <w:sz w:val="28"/>
                  <w:szCs w:val="28"/>
                  <w:u w:val="none"/>
                  <w:bdr w:val="none" w:color="auto" w:sz="0" w:space="0"/>
                </w:rPr>
                <w:t>第三教学楼N402</w:t>
              </w:r>
            </w:ins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ins w:id="12">
              <w:r>
                <w:rPr>
                  <w:rFonts w:hint="eastAsia" w:ascii="宋体" w:hAnsi="宋体" w:eastAsia="宋体" w:cs="宋体"/>
                  <w:sz w:val="28"/>
                  <w:szCs w:val="28"/>
                  <w:u w:val="none"/>
                  <w:bdr w:val="none" w:color="auto" w:sz="0" w:space="0"/>
                </w:rPr>
                <w:t>02</w:t>
              </w:r>
            </w:ins>
          </w:p>
        </w:tc>
        <w:tc>
          <w:tcPr>
            <w:tcW w:w="12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ins w:id="13">
              <w:r>
                <w:rPr>
                  <w:rFonts w:hint="eastAsia" w:ascii="宋体" w:hAnsi="宋体" w:eastAsia="宋体" w:cs="宋体"/>
                  <w:sz w:val="28"/>
                  <w:szCs w:val="28"/>
                  <w:u w:val="none"/>
                  <w:bdr w:val="none" w:color="auto" w:sz="0" w:space="0"/>
                </w:rPr>
                <w:t>第三教学楼N201</w:t>
              </w:r>
            </w:ins>
          </w:p>
        </w:tc>
        <w:tc>
          <w:tcPr>
            <w:tcW w:w="160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ins w:id="14">
              <w:r>
                <w:rPr>
                  <w:rFonts w:hint="eastAsia" w:ascii="宋体" w:hAnsi="宋体" w:eastAsia="宋体" w:cs="宋体"/>
                  <w:sz w:val="28"/>
                  <w:szCs w:val="28"/>
                  <w:u w:val="none"/>
                  <w:bdr w:val="none" w:color="auto" w:sz="0" w:space="0"/>
                </w:rPr>
                <w:t>11</w:t>
              </w:r>
            </w:ins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ins w:id="15">
              <w:r>
                <w:rPr>
                  <w:rFonts w:hint="eastAsia" w:ascii="宋体" w:hAnsi="宋体" w:eastAsia="宋体" w:cs="宋体"/>
                  <w:sz w:val="28"/>
                  <w:szCs w:val="28"/>
                  <w:u w:val="none"/>
                  <w:bdr w:val="none" w:color="auto" w:sz="0" w:space="0"/>
                </w:rPr>
                <w:t>第三教学楼N403</w:t>
              </w:r>
            </w:ins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ins w:id="16">
              <w:r>
                <w:rPr>
                  <w:rFonts w:hint="eastAsia" w:ascii="宋体" w:hAnsi="宋体" w:eastAsia="宋体" w:cs="宋体"/>
                  <w:sz w:val="28"/>
                  <w:szCs w:val="28"/>
                  <w:u w:val="none"/>
                  <w:bdr w:val="none" w:color="auto" w:sz="0" w:space="0"/>
                </w:rPr>
                <w:t>03</w:t>
              </w:r>
            </w:ins>
          </w:p>
        </w:tc>
        <w:tc>
          <w:tcPr>
            <w:tcW w:w="12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ins w:id="17">
              <w:r>
                <w:rPr>
                  <w:rFonts w:hint="eastAsia" w:ascii="宋体" w:hAnsi="宋体" w:eastAsia="宋体" w:cs="宋体"/>
                  <w:sz w:val="28"/>
                  <w:szCs w:val="28"/>
                  <w:u w:val="none"/>
                  <w:bdr w:val="none" w:color="auto" w:sz="0" w:space="0"/>
                </w:rPr>
                <w:t>第三教学楼N202</w:t>
              </w:r>
            </w:ins>
          </w:p>
        </w:tc>
        <w:tc>
          <w:tcPr>
            <w:tcW w:w="160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ins w:id="18">
              <w:r>
                <w:rPr>
                  <w:rFonts w:hint="eastAsia" w:ascii="宋体" w:hAnsi="宋体" w:eastAsia="宋体" w:cs="宋体"/>
                  <w:sz w:val="28"/>
                  <w:szCs w:val="28"/>
                  <w:u w:val="none"/>
                  <w:bdr w:val="none" w:color="auto" w:sz="0" w:space="0"/>
                </w:rPr>
                <w:t>12</w:t>
              </w:r>
            </w:ins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ins w:id="19">
              <w:r>
                <w:rPr>
                  <w:rFonts w:hint="eastAsia" w:ascii="宋体" w:hAnsi="宋体" w:eastAsia="宋体" w:cs="宋体"/>
                  <w:sz w:val="28"/>
                  <w:szCs w:val="28"/>
                  <w:u w:val="none"/>
                  <w:bdr w:val="none" w:color="auto" w:sz="0" w:space="0"/>
                </w:rPr>
                <w:t>第三教学楼N405</w:t>
              </w:r>
            </w:ins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ins w:id="20">
              <w:r>
                <w:rPr>
                  <w:rFonts w:hint="eastAsia" w:ascii="宋体" w:hAnsi="宋体" w:eastAsia="宋体" w:cs="宋体"/>
                  <w:sz w:val="28"/>
                  <w:szCs w:val="28"/>
                  <w:u w:val="none"/>
                  <w:bdr w:val="none" w:color="auto" w:sz="0" w:space="0"/>
                </w:rPr>
                <w:t>04</w:t>
              </w:r>
            </w:ins>
          </w:p>
        </w:tc>
        <w:tc>
          <w:tcPr>
            <w:tcW w:w="12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ins w:id="21">
              <w:r>
                <w:rPr>
                  <w:rFonts w:hint="eastAsia" w:ascii="宋体" w:hAnsi="宋体" w:eastAsia="宋体" w:cs="宋体"/>
                  <w:sz w:val="28"/>
                  <w:szCs w:val="28"/>
                  <w:u w:val="none"/>
                  <w:bdr w:val="none" w:color="auto" w:sz="0" w:space="0"/>
                </w:rPr>
                <w:t>第三教学楼N203</w:t>
              </w:r>
            </w:ins>
          </w:p>
        </w:tc>
        <w:tc>
          <w:tcPr>
            <w:tcW w:w="160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ins w:id="22">
              <w:r>
                <w:rPr>
                  <w:rFonts w:hint="eastAsia" w:ascii="宋体" w:hAnsi="宋体" w:eastAsia="宋体" w:cs="宋体"/>
                  <w:sz w:val="28"/>
                  <w:szCs w:val="28"/>
                  <w:u w:val="none"/>
                  <w:bdr w:val="none" w:color="auto" w:sz="0" w:space="0"/>
                </w:rPr>
                <w:t>13</w:t>
              </w:r>
            </w:ins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ins w:id="23">
              <w:r>
                <w:rPr>
                  <w:rFonts w:hint="eastAsia" w:ascii="宋体" w:hAnsi="宋体" w:eastAsia="宋体" w:cs="宋体"/>
                  <w:sz w:val="28"/>
                  <w:szCs w:val="28"/>
                  <w:u w:val="none"/>
                  <w:bdr w:val="none" w:color="auto" w:sz="0" w:space="0"/>
                </w:rPr>
                <w:t>第三教学楼N501</w:t>
              </w:r>
            </w:ins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ins w:id="24">
              <w:r>
                <w:rPr>
                  <w:rFonts w:hint="eastAsia" w:ascii="宋体" w:hAnsi="宋体" w:eastAsia="宋体" w:cs="宋体"/>
                  <w:sz w:val="28"/>
                  <w:szCs w:val="28"/>
                  <w:u w:val="none"/>
                  <w:bdr w:val="none" w:color="auto" w:sz="0" w:space="0"/>
                </w:rPr>
                <w:t>05</w:t>
              </w:r>
            </w:ins>
          </w:p>
        </w:tc>
        <w:tc>
          <w:tcPr>
            <w:tcW w:w="12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ins w:id="25">
              <w:r>
                <w:rPr>
                  <w:rFonts w:hint="eastAsia" w:ascii="宋体" w:hAnsi="宋体" w:eastAsia="宋体" w:cs="宋体"/>
                  <w:sz w:val="28"/>
                  <w:szCs w:val="28"/>
                  <w:u w:val="none"/>
                  <w:bdr w:val="none" w:color="auto" w:sz="0" w:space="0"/>
                </w:rPr>
                <w:t>第三教学楼N205</w:t>
              </w:r>
            </w:ins>
          </w:p>
        </w:tc>
        <w:tc>
          <w:tcPr>
            <w:tcW w:w="160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ins w:id="26">
              <w:r>
                <w:rPr>
                  <w:rFonts w:hint="eastAsia" w:ascii="宋体" w:hAnsi="宋体" w:eastAsia="宋体" w:cs="宋体"/>
                  <w:sz w:val="28"/>
                  <w:szCs w:val="28"/>
                  <w:u w:val="none"/>
                  <w:bdr w:val="none" w:color="auto" w:sz="0" w:space="0"/>
                </w:rPr>
                <w:t>14</w:t>
              </w:r>
            </w:ins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ins w:id="27">
              <w:r>
                <w:rPr>
                  <w:rFonts w:hint="eastAsia" w:ascii="宋体" w:hAnsi="宋体" w:eastAsia="宋体" w:cs="宋体"/>
                  <w:sz w:val="28"/>
                  <w:szCs w:val="28"/>
                  <w:u w:val="none"/>
                  <w:bdr w:val="none" w:color="auto" w:sz="0" w:space="0"/>
                </w:rPr>
                <w:t>第三教学楼N505</w:t>
              </w:r>
            </w:ins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ins w:id="28">
              <w:r>
                <w:rPr>
                  <w:rFonts w:hint="eastAsia" w:ascii="宋体" w:hAnsi="宋体" w:eastAsia="宋体" w:cs="宋体"/>
                  <w:sz w:val="28"/>
                  <w:szCs w:val="28"/>
                  <w:u w:val="none"/>
                  <w:bdr w:val="none" w:color="auto" w:sz="0" w:space="0"/>
                </w:rPr>
                <w:t>06</w:t>
              </w:r>
            </w:ins>
          </w:p>
        </w:tc>
        <w:tc>
          <w:tcPr>
            <w:tcW w:w="12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ins w:id="29">
              <w:r>
                <w:rPr>
                  <w:rFonts w:hint="eastAsia" w:ascii="宋体" w:hAnsi="宋体" w:eastAsia="宋体" w:cs="宋体"/>
                  <w:sz w:val="28"/>
                  <w:szCs w:val="28"/>
                  <w:u w:val="none"/>
                  <w:bdr w:val="none" w:color="auto" w:sz="0" w:space="0"/>
                </w:rPr>
                <w:t>第三教学楼N206</w:t>
              </w:r>
            </w:ins>
          </w:p>
        </w:tc>
        <w:tc>
          <w:tcPr>
            <w:tcW w:w="160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ins w:id="30">
              <w:r>
                <w:rPr>
                  <w:rFonts w:hint="eastAsia" w:ascii="宋体" w:hAnsi="宋体" w:eastAsia="宋体" w:cs="宋体"/>
                  <w:sz w:val="28"/>
                  <w:szCs w:val="28"/>
                  <w:u w:val="none"/>
                  <w:bdr w:val="none" w:color="auto" w:sz="0" w:space="0"/>
                </w:rPr>
                <w:t>15</w:t>
              </w:r>
            </w:ins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ins w:id="31">
              <w:r>
                <w:rPr>
                  <w:rFonts w:hint="eastAsia" w:ascii="宋体" w:hAnsi="宋体" w:eastAsia="宋体" w:cs="宋体"/>
                  <w:sz w:val="28"/>
                  <w:szCs w:val="28"/>
                  <w:u w:val="none"/>
                  <w:bdr w:val="none" w:color="auto" w:sz="0" w:space="0"/>
                </w:rPr>
                <w:t>第三教学楼N601</w:t>
              </w:r>
            </w:ins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ins w:id="32">
              <w:r>
                <w:rPr>
                  <w:rFonts w:hint="eastAsia" w:ascii="宋体" w:hAnsi="宋体" w:eastAsia="宋体" w:cs="宋体"/>
                  <w:sz w:val="28"/>
                  <w:szCs w:val="28"/>
                  <w:u w:val="none"/>
                  <w:bdr w:val="none" w:color="auto" w:sz="0" w:space="0"/>
                </w:rPr>
                <w:t>07</w:t>
              </w:r>
            </w:ins>
          </w:p>
        </w:tc>
        <w:tc>
          <w:tcPr>
            <w:tcW w:w="12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ins w:id="33">
              <w:r>
                <w:rPr>
                  <w:rFonts w:hint="eastAsia" w:ascii="宋体" w:hAnsi="宋体" w:eastAsia="宋体" w:cs="宋体"/>
                  <w:sz w:val="28"/>
                  <w:szCs w:val="28"/>
                  <w:u w:val="none"/>
                  <w:bdr w:val="none" w:color="auto" w:sz="0" w:space="0"/>
                </w:rPr>
                <w:t>第三教学楼N207</w:t>
              </w:r>
            </w:ins>
          </w:p>
        </w:tc>
        <w:tc>
          <w:tcPr>
            <w:tcW w:w="160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ins w:id="34">
              <w:r>
                <w:rPr>
                  <w:rFonts w:hint="eastAsia" w:ascii="宋体" w:hAnsi="宋体" w:eastAsia="宋体" w:cs="宋体"/>
                  <w:sz w:val="28"/>
                  <w:szCs w:val="28"/>
                  <w:u w:val="none"/>
                  <w:bdr w:val="none" w:color="auto" w:sz="0" w:space="0"/>
                </w:rPr>
                <w:t>16</w:t>
              </w:r>
            </w:ins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ins w:id="35">
              <w:r>
                <w:rPr>
                  <w:rFonts w:hint="eastAsia" w:ascii="宋体" w:hAnsi="宋体" w:eastAsia="宋体" w:cs="宋体"/>
                  <w:sz w:val="28"/>
                  <w:szCs w:val="28"/>
                  <w:u w:val="none"/>
                  <w:bdr w:val="none" w:color="auto" w:sz="0" w:space="0"/>
                </w:rPr>
                <w:t>第三教学楼N602</w:t>
              </w:r>
            </w:ins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ins w:id="36">
              <w:r>
                <w:rPr>
                  <w:rFonts w:hint="eastAsia" w:ascii="宋体" w:hAnsi="宋体" w:eastAsia="宋体" w:cs="宋体"/>
                  <w:sz w:val="28"/>
                  <w:szCs w:val="28"/>
                  <w:u w:val="none"/>
                  <w:bdr w:val="none" w:color="auto" w:sz="0" w:space="0"/>
                </w:rPr>
                <w:t>08</w:t>
              </w:r>
            </w:ins>
          </w:p>
        </w:tc>
        <w:tc>
          <w:tcPr>
            <w:tcW w:w="12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ins w:id="37">
              <w:r>
                <w:rPr>
                  <w:rFonts w:hint="eastAsia" w:ascii="宋体" w:hAnsi="宋体" w:eastAsia="宋体" w:cs="宋体"/>
                  <w:sz w:val="28"/>
                  <w:szCs w:val="28"/>
                  <w:u w:val="none"/>
                  <w:bdr w:val="none" w:color="auto" w:sz="0" w:space="0"/>
                </w:rPr>
                <w:t>第三教学楼N208</w:t>
              </w:r>
            </w:ins>
          </w:p>
        </w:tc>
        <w:tc>
          <w:tcPr>
            <w:tcW w:w="160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ins w:id="38">
              <w:r>
                <w:rPr>
                  <w:rFonts w:hint="eastAsia" w:ascii="宋体" w:hAnsi="宋体" w:eastAsia="宋体" w:cs="宋体"/>
                  <w:sz w:val="28"/>
                  <w:szCs w:val="28"/>
                  <w:u w:val="none"/>
                  <w:bdr w:val="none" w:color="auto" w:sz="0" w:space="0"/>
                </w:rPr>
                <w:t>17</w:t>
              </w:r>
            </w:ins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ins w:id="39">
              <w:r>
                <w:rPr>
                  <w:rFonts w:hint="eastAsia" w:ascii="宋体" w:hAnsi="宋体" w:eastAsia="宋体" w:cs="宋体"/>
                  <w:sz w:val="28"/>
                  <w:szCs w:val="28"/>
                  <w:u w:val="none"/>
                  <w:bdr w:val="none" w:color="auto" w:sz="0" w:space="0"/>
                </w:rPr>
                <w:t>第三教学楼N605</w:t>
              </w:r>
            </w:ins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ins w:id="40">
              <w:r>
                <w:rPr>
                  <w:rFonts w:hint="eastAsia" w:ascii="宋体" w:hAnsi="宋体" w:eastAsia="宋体" w:cs="宋体"/>
                  <w:sz w:val="28"/>
                  <w:szCs w:val="28"/>
                  <w:u w:val="none"/>
                  <w:bdr w:val="none" w:color="auto" w:sz="0" w:space="0"/>
                </w:rPr>
                <w:t>09</w:t>
              </w:r>
            </w:ins>
          </w:p>
        </w:tc>
        <w:tc>
          <w:tcPr>
            <w:tcW w:w="12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ins w:id="41">
              <w:r>
                <w:rPr>
                  <w:rFonts w:hint="eastAsia" w:ascii="宋体" w:hAnsi="宋体" w:eastAsia="宋体" w:cs="宋体"/>
                  <w:sz w:val="28"/>
                  <w:szCs w:val="28"/>
                  <w:u w:val="none"/>
                  <w:bdr w:val="none" w:color="auto" w:sz="0" w:space="0"/>
                </w:rPr>
                <w:t>第三教学楼N401</w:t>
              </w:r>
            </w:ins>
          </w:p>
        </w:tc>
        <w:tc>
          <w:tcPr>
            <w:tcW w:w="160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ins w:id="42">
              <w:r>
                <w:rPr>
                  <w:rFonts w:hint="eastAsia" w:ascii="宋体" w:hAnsi="宋体" w:eastAsia="宋体" w:cs="宋体"/>
                  <w:sz w:val="28"/>
                  <w:szCs w:val="28"/>
                  <w:u w:val="none"/>
                  <w:bdr w:val="none" w:color="auto" w:sz="0" w:space="0"/>
                </w:rPr>
                <w:t>18</w:t>
              </w:r>
            </w:ins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ins w:id="43">
              <w:r>
                <w:rPr>
                  <w:rFonts w:hint="eastAsia" w:ascii="宋体" w:hAnsi="宋体" w:eastAsia="宋体" w:cs="宋体"/>
                  <w:sz w:val="28"/>
                  <w:szCs w:val="28"/>
                  <w:u w:val="none"/>
                  <w:bdr w:val="none" w:color="auto" w:sz="0" w:space="0"/>
                </w:rPr>
                <w:t>第三教学楼N617</w:t>
              </w:r>
            </w:ins>
          </w:p>
        </w:tc>
      </w:tr>
    </w:tbl>
    <w:p>
      <w:pPr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">
    <w15:presenceInfo w15:providerId="None" w15:userId="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77862"/>
    <w:rsid w:val="16B26FE3"/>
    <w:rsid w:val="296D6C4E"/>
    <w:rsid w:val="33124CD8"/>
    <w:rsid w:val="3E2049A8"/>
    <w:rsid w:val="43054884"/>
    <w:rsid w:val="49171F9E"/>
    <w:rsid w:val="50FA496A"/>
    <w:rsid w:val="582775B0"/>
    <w:rsid w:val="5C266204"/>
    <w:rsid w:val="63B76F27"/>
    <w:rsid w:val="7607494F"/>
    <w:rsid w:val="7BEB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2021-09-10T03:41:18Z</dcterms:created>
  <dc:creator>Administrator</dc:creator>
  <cp:lastModifiedBy>Administrator</cp:lastModifiedBy>
  <dcterms:modified xsi:type="dcterms:W3CDTF">2021-09-10T04:14:23Z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0A8444C7FDB44415963EEC7EDC73DE66</vt:lpwstr>
  </property>
</Properties>
</file>