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方正小标宋简体"/>
          <w:bCs/>
          <w:color w:val="000000"/>
          <w:kern w:val="0"/>
          <w:sz w:val="32"/>
          <w:szCs w:val="32"/>
        </w:rPr>
      </w:pPr>
      <w:bookmarkStart w:id="0" w:name="_GoBack"/>
      <w:bookmarkEnd w:id="0"/>
      <w:r>
        <w:rPr>
          <w:rFonts w:hint="eastAsia" w:ascii="黑体" w:hAnsi="黑体" w:eastAsia="黑体" w:cs="方正小标宋简体"/>
          <w:bCs/>
          <w:color w:val="000000"/>
          <w:kern w:val="0"/>
          <w:sz w:val="32"/>
          <w:szCs w:val="32"/>
        </w:rPr>
        <w:t>附件2</w:t>
      </w:r>
    </w:p>
    <w:p>
      <w:pPr>
        <w:spacing w:line="440" w:lineRule="exact"/>
        <w:jc w:val="center"/>
        <w:rPr>
          <w:rFonts w:ascii="宋体" w:hAnsi="宋体" w:eastAsia="宋体" w:cs="宋体"/>
          <w:b/>
          <w:bCs/>
          <w:color w:val="333333"/>
          <w:kern w:val="0"/>
          <w:sz w:val="44"/>
          <w:szCs w:val="44"/>
          <w:shd w:val="clear" w:color="auto" w:fill="FFFFFF"/>
        </w:rPr>
      </w:pPr>
    </w:p>
    <w:p>
      <w:pPr>
        <w:spacing w:line="440" w:lineRule="exact"/>
        <w:jc w:val="center"/>
        <w:rPr>
          <w:rFonts w:ascii="宋体" w:hAnsi="宋体" w:eastAsia="宋体" w:cs="宋体"/>
          <w:b/>
          <w:bCs/>
          <w:color w:val="333333"/>
          <w:kern w:val="0"/>
          <w:sz w:val="44"/>
          <w:szCs w:val="44"/>
          <w:shd w:val="clear" w:color="auto" w:fill="FFFFFF"/>
        </w:rPr>
      </w:pPr>
      <w:r>
        <w:rPr>
          <w:rFonts w:hint="eastAsia" w:ascii="宋体" w:hAnsi="宋体" w:eastAsia="宋体" w:cs="宋体"/>
          <w:b/>
          <w:bCs/>
          <w:color w:val="333333"/>
          <w:kern w:val="0"/>
          <w:sz w:val="44"/>
          <w:szCs w:val="44"/>
          <w:shd w:val="clear" w:color="auto" w:fill="FFFFFF"/>
        </w:rPr>
        <w:t>考生新冠肺炎疫情防控承诺书</w:t>
      </w:r>
    </w:p>
    <w:p>
      <w:pPr>
        <w:spacing w:line="440" w:lineRule="exact"/>
        <w:rPr>
          <w:rFonts w:ascii="仿宋_GB2312" w:hAnsi="宋体" w:eastAsia="仿宋_GB2312"/>
          <w:sz w:val="32"/>
          <w:szCs w:val="32"/>
        </w:rPr>
      </w:pPr>
    </w:p>
    <w:p>
      <w:pPr>
        <w:spacing w:line="440" w:lineRule="exact"/>
        <w:rPr>
          <w:rFonts w:ascii="仿宋_GB2312" w:eastAsia="仿宋_GB2312"/>
          <w:sz w:val="32"/>
          <w:szCs w:val="32"/>
        </w:rPr>
      </w:pPr>
      <w:r>
        <w:rPr>
          <w:rFonts w:hint="eastAsia" w:ascii="仿宋_GB2312" w:hAnsi="宋体" w:eastAsia="仿宋_GB2312" w:cs="仿宋_GB2312"/>
          <w:sz w:val="32"/>
          <w:szCs w:val="32"/>
        </w:rPr>
        <w:t>姓</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名：</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rPr>
        <w:t>性</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别：</w:t>
      </w:r>
      <w:r>
        <w:rPr>
          <w:rFonts w:ascii="仿宋_GB2312" w:hAnsi="宋体" w:eastAsia="仿宋_GB2312" w:cs="仿宋_GB2312"/>
          <w:sz w:val="32"/>
          <w:szCs w:val="32"/>
          <w:u w:val="single"/>
        </w:rPr>
        <w:t xml:space="preserve">             </w:t>
      </w:r>
    </w:p>
    <w:p>
      <w:pPr>
        <w:spacing w:line="440" w:lineRule="exact"/>
        <w:rPr>
          <w:rFonts w:ascii="仿宋_GB2312" w:eastAsia="仿宋_GB2312"/>
          <w:sz w:val="32"/>
          <w:szCs w:val="32"/>
          <w:u w:val="single"/>
        </w:rPr>
      </w:pPr>
      <w:r>
        <w:rPr>
          <w:rFonts w:hint="eastAsia" w:ascii="仿宋_GB2312" w:hAnsi="宋体" w:eastAsia="仿宋_GB2312" w:cs="仿宋_GB2312"/>
          <w:sz w:val="32"/>
          <w:szCs w:val="32"/>
        </w:rPr>
        <w:t>身份证号：</w:t>
      </w:r>
      <w:r>
        <w:rPr>
          <w:rFonts w:ascii="仿宋_GB2312" w:hAnsi="宋体" w:eastAsia="仿宋_GB2312" w:cs="仿宋_GB2312"/>
          <w:sz w:val="32"/>
          <w:szCs w:val="32"/>
          <w:u w:val="single"/>
        </w:rPr>
        <w:t xml:space="preserve">                 </w:t>
      </w:r>
      <w:r>
        <w:rPr>
          <w:rFonts w:hint="eastAsia" w:ascii="仿宋_GB2312" w:hAnsi="宋体" w:eastAsia="仿宋_GB2312" w:cs="仿宋_GB2312"/>
          <w:sz w:val="32"/>
          <w:szCs w:val="32"/>
        </w:rPr>
        <w:t>联系方式：</w:t>
      </w:r>
      <w:r>
        <w:rPr>
          <w:rFonts w:ascii="仿宋_GB2312" w:hAnsi="宋体" w:eastAsia="仿宋_GB2312" w:cs="仿宋_GB2312"/>
          <w:sz w:val="32"/>
          <w:szCs w:val="32"/>
          <w:u w:val="single"/>
        </w:rPr>
        <w:t xml:space="preserve">             </w:t>
      </w:r>
    </w:p>
    <w:p>
      <w:pPr>
        <w:spacing w:line="440" w:lineRule="exact"/>
        <w:rPr>
          <w:rFonts w:ascii="仿宋_GB2312" w:eastAsia="仿宋_GB2312"/>
          <w:sz w:val="32"/>
          <w:szCs w:val="32"/>
        </w:rPr>
      </w:pPr>
      <w:r>
        <w:rPr>
          <w:rFonts w:hint="eastAsia" w:ascii="仿宋_GB2312" w:hAnsi="宋体" w:eastAsia="仿宋_GB2312" w:cs="仿宋_GB2312"/>
          <w:sz w:val="32"/>
          <w:szCs w:val="32"/>
        </w:rPr>
        <w:t>本人过去</w:t>
      </w:r>
      <w:r>
        <w:rPr>
          <w:rFonts w:ascii="仿宋_GB2312" w:hAnsi="宋体" w:eastAsia="仿宋_GB2312" w:cs="仿宋_GB2312"/>
          <w:sz w:val="32"/>
          <w:szCs w:val="32"/>
        </w:rPr>
        <w:t>14</w:t>
      </w:r>
      <w:r>
        <w:rPr>
          <w:rFonts w:hint="eastAsia" w:ascii="仿宋_GB2312" w:hAnsi="宋体" w:eastAsia="仿宋_GB2312" w:cs="仿宋_GB2312"/>
          <w:sz w:val="32"/>
          <w:szCs w:val="32"/>
        </w:rPr>
        <w:t>日内住址（请详细填写，住址请具体到街道</w:t>
      </w:r>
      <w:r>
        <w:rPr>
          <w:rFonts w:ascii="仿宋_GB2312" w:hAnsi="宋体" w:eastAsia="仿宋_GB2312" w:cs="仿宋_GB2312"/>
          <w:sz w:val="32"/>
          <w:szCs w:val="32"/>
        </w:rPr>
        <w:t>/</w:t>
      </w:r>
      <w:r>
        <w:rPr>
          <w:rFonts w:hint="eastAsia" w:ascii="仿宋_GB2312" w:hAnsi="宋体" w:eastAsia="仿宋_GB2312" w:cs="仿宋_GB2312"/>
          <w:sz w:val="32"/>
          <w:szCs w:val="32"/>
        </w:rPr>
        <w:t>社区及门牌号或宾馆地址）：</w:t>
      </w:r>
    </w:p>
    <w:p>
      <w:pPr>
        <w:spacing w:line="440" w:lineRule="exact"/>
        <w:rPr>
          <w:rFonts w:ascii="仿宋_GB2312" w:eastAsia="仿宋_GB2312"/>
          <w:sz w:val="32"/>
          <w:szCs w:val="32"/>
          <w:u w:val="single"/>
        </w:rPr>
      </w:pPr>
      <w:r>
        <w:rPr>
          <w:rFonts w:ascii="仿宋_GB2312" w:hAnsi="宋体" w:eastAsia="仿宋_GB2312" w:cs="仿宋_GB2312"/>
          <w:sz w:val="32"/>
          <w:szCs w:val="32"/>
        </w:rPr>
        <w:t xml:space="preserve"> </w:t>
      </w:r>
      <w:r>
        <w:rPr>
          <w:rFonts w:ascii="仿宋_GB2312" w:hAnsi="宋体" w:eastAsia="仿宋_GB2312" w:cs="仿宋_GB2312"/>
          <w:sz w:val="32"/>
          <w:szCs w:val="32"/>
          <w:u w:val="single"/>
        </w:rPr>
        <w:t xml:space="preserve">                                                                                     </w:t>
      </w:r>
    </w:p>
    <w:p>
      <w:pPr>
        <w:spacing w:line="440" w:lineRule="exact"/>
        <w:rPr>
          <w:rFonts w:ascii="仿宋_GB2312" w:eastAsia="仿宋_GB2312"/>
          <w:sz w:val="32"/>
          <w:szCs w:val="32"/>
        </w:rPr>
      </w:pPr>
      <w:r>
        <w:rPr>
          <w:rFonts w:ascii="仿宋_GB2312" w:hAnsi="宋体" w:eastAsia="仿宋_GB2312" w:cs="仿宋_GB2312"/>
          <w:sz w:val="32"/>
          <w:szCs w:val="32"/>
        </w:rPr>
        <w:t>1.</w:t>
      </w:r>
      <w:r>
        <w:rPr>
          <w:rFonts w:hint="eastAsia" w:ascii="仿宋_GB2312" w:hAnsi="宋体" w:eastAsia="仿宋_GB2312" w:cs="仿宋_GB2312"/>
          <w:sz w:val="32"/>
          <w:szCs w:val="32"/>
        </w:rPr>
        <w:t>本人过去</w:t>
      </w:r>
      <w:r>
        <w:rPr>
          <w:rFonts w:ascii="仿宋_GB2312" w:hAnsi="宋体" w:eastAsia="仿宋_GB2312" w:cs="仿宋_GB2312"/>
          <w:sz w:val="32"/>
          <w:szCs w:val="32"/>
        </w:rPr>
        <w:t>14</w:t>
      </w:r>
      <w:r>
        <w:rPr>
          <w:rFonts w:hint="eastAsia" w:ascii="仿宋_GB2312" w:hAnsi="宋体" w:eastAsia="仿宋_GB2312" w:cs="仿宋_GB2312"/>
          <w:sz w:val="32"/>
          <w:szCs w:val="32"/>
        </w:rPr>
        <w:t>日内，是否出现发热、干咳、乏力、鼻塞、流涕、咽痛、腹泻等症状。</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 xml:space="preserve">            </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□是□否</w:t>
      </w:r>
    </w:p>
    <w:p>
      <w:pPr>
        <w:spacing w:line="440" w:lineRule="exact"/>
        <w:ind w:left="6824" w:hanging="6840" w:hangingChars="2250"/>
        <w:rPr>
          <w:rFonts w:ascii="仿宋_GB2312" w:hAnsi="宋体" w:eastAsia="仿宋_GB2312"/>
          <w:sz w:val="32"/>
          <w:szCs w:val="32"/>
        </w:rPr>
      </w:pPr>
      <w:r>
        <w:rPr>
          <w:rFonts w:ascii="仿宋_GB2312" w:hAnsi="宋体" w:eastAsia="仿宋_GB2312" w:cs="仿宋_GB2312"/>
          <w:sz w:val="32"/>
          <w:szCs w:val="32"/>
        </w:rPr>
        <w:t>2.</w:t>
      </w:r>
      <w:r>
        <w:rPr>
          <w:rFonts w:hint="eastAsia" w:ascii="仿宋_GB2312" w:hAnsi="宋体" w:eastAsia="仿宋_GB2312" w:cs="仿宋_GB2312"/>
          <w:spacing w:val="-23"/>
          <w:sz w:val="32"/>
          <w:szCs w:val="32"/>
        </w:rPr>
        <w:t xml:space="preserve">本人是否属于新冠肺炎确诊病例、无症状感染者。           </w:t>
      </w:r>
      <w:r>
        <w:rPr>
          <w:rFonts w:hint="eastAsia" w:ascii="仿宋_GB2312" w:hAnsi="宋体" w:eastAsia="仿宋_GB2312" w:cs="仿宋_GB2312"/>
          <w:sz w:val="32"/>
          <w:szCs w:val="32"/>
        </w:rPr>
        <w:t>□是□否</w:t>
      </w:r>
    </w:p>
    <w:p>
      <w:pPr>
        <w:spacing w:line="440" w:lineRule="exact"/>
        <w:rPr>
          <w:rFonts w:ascii="仿宋_GB2312" w:eastAsia="仿宋_GB2312"/>
          <w:sz w:val="32"/>
          <w:szCs w:val="32"/>
        </w:rPr>
      </w:pPr>
      <w:r>
        <w:rPr>
          <w:rFonts w:ascii="仿宋_GB2312" w:hAnsi="宋体" w:eastAsia="仿宋_GB2312" w:cs="仿宋_GB2312"/>
          <w:sz w:val="32"/>
          <w:szCs w:val="32"/>
        </w:rPr>
        <w:t>3.</w:t>
      </w:r>
      <w:r>
        <w:rPr>
          <w:rFonts w:hint="eastAsia" w:ascii="仿宋_GB2312" w:hAnsi="宋体" w:eastAsia="仿宋_GB2312" w:cs="仿宋_GB2312"/>
          <w:sz w:val="32"/>
          <w:szCs w:val="32"/>
        </w:rPr>
        <w:t>本人过去</w:t>
      </w:r>
      <w:r>
        <w:rPr>
          <w:rFonts w:ascii="仿宋_GB2312" w:hAnsi="宋体" w:eastAsia="仿宋_GB2312" w:cs="仿宋_GB2312"/>
          <w:sz w:val="32"/>
          <w:szCs w:val="32"/>
        </w:rPr>
        <w:t>14</w:t>
      </w:r>
      <w:r>
        <w:rPr>
          <w:rFonts w:hint="eastAsia" w:ascii="仿宋_GB2312" w:hAnsi="宋体" w:eastAsia="仿宋_GB2312" w:cs="仿宋_GB2312"/>
          <w:sz w:val="32"/>
          <w:szCs w:val="32"/>
        </w:rPr>
        <w:t>日内，是否在居住地有被隔离或曾被隔离且未做核酸检测。</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 xml:space="preserve">            </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□是□否</w:t>
      </w:r>
    </w:p>
    <w:p>
      <w:pPr>
        <w:spacing w:line="440" w:lineRule="exact"/>
        <w:rPr>
          <w:rFonts w:ascii="仿宋_GB2312" w:eastAsia="仿宋_GB2312"/>
          <w:sz w:val="32"/>
          <w:szCs w:val="32"/>
        </w:rPr>
      </w:pPr>
      <w:r>
        <w:rPr>
          <w:rFonts w:ascii="仿宋_GB2312" w:hAnsi="宋体" w:eastAsia="仿宋_GB2312" w:cs="仿宋_GB2312"/>
          <w:sz w:val="32"/>
          <w:szCs w:val="32"/>
        </w:rPr>
        <w:t>4.</w:t>
      </w:r>
      <w:r>
        <w:rPr>
          <w:rFonts w:hint="eastAsia" w:ascii="仿宋_GB2312" w:hAnsi="宋体" w:eastAsia="仿宋_GB2312" w:cs="仿宋_GB2312"/>
          <w:spacing w:val="-23"/>
          <w:sz w:val="32"/>
          <w:szCs w:val="32"/>
        </w:rPr>
        <w:t>本人过去</w:t>
      </w:r>
      <w:r>
        <w:rPr>
          <w:rFonts w:ascii="仿宋_GB2312" w:hAnsi="宋体" w:eastAsia="仿宋_GB2312" w:cs="仿宋_GB2312"/>
          <w:spacing w:val="-23"/>
          <w:sz w:val="32"/>
          <w:szCs w:val="32"/>
        </w:rPr>
        <w:t>14</w:t>
      </w:r>
      <w:r>
        <w:rPr>
          <w:rFonts w:hint="eastAsia" w:ascii="仿宋_GB2312" w:hAnsi="宋体" w:eastAsia="仿宋_GB2312" w:cs="仿宋_GB2312"/>
          <w:spacing w:val="-23"/>
          <w:sz w:val="32"/>
          <w:szCs w:val="32"/>
        </w:rPr>
        <w:t xml:space="preserve">日内，是否从省外中高风险地区入闽。          </w:t>
      </w:r>
      <w:r>
        <w:rPr>
          <w:rFonts w:hint="eastAsia" w:ascii="仿宋_GB2312" w:hAnsi="宋体" w:eastAsia="仿宋_GB2312" w:cs="仿宋_GB2312"/>
          <w:sz w:val="32"/>
          <w:szCs w:val="32"/>
        </w:rPr>
        <w:t>□是□否</w:t>
      </w:r>
    </w:p>
    <w:p>
      <w:pPr>
        <w:spacing w:line="440" w:lineRule="exact"/>
        <w:rPr>
          <w:rFonts w:ascii="仿宋_GB2312" w:eastAsia="仿宋_GB2312"/>
          <w:sz w:val="32"/>
          <w:szCs w:val="32"/>
        </w:rPr>
      </w:pPr>
      <w:r>
        <w:rPr>
          <w:rFonts w:ascii="仿宋_GB2312" w:hAnsi="宋体" w:eastAsia="仿宋_GB2312" w:cs="仿宋_GB2312"/>
          <w:sz w:val="32"/>
          <w:szCs w:val="32"/>
        </w:rPr>
        <w:t>5.</w:t>
      </w:r>
      <w:r>
        <w:rPr>
          <w:rFonts w:hint="eastAsia" w:ascii="仿宋_GB2312" w:hAnsi="宋体" w:eastAsia="仿宋_GB2312" w:cs="仿宋_GB2312"/>
          <w:spacing w:val="-11"/>
          <w:sz w:val="32"/>
          <w:szCs w:val="32"/>
        </w:rPr>
        <w:t xml:space="preserve">本人疫情期间是否从境外（含港澳台）入闽。        </w:t>
      </w:r>
      <w:r>
        <w:rPr>
          <w:rFonts w:ascii="仿宋_GB2312" w:hAnsi="宋体" w:eastAsia="仿宋_GB2312" w:cs="仿宋_GB2312"/>
          <w:spacing w:val="-11"/>
          <w:sz w:val="32"/>
          <w:szCs w:val="32"/>
        </w:rPr>
        <w:t xml:space="preserve"> </w:t>
      </w:r>
      <w:r>
        <w:rPr>
          <w:rFonts w:hint="eastAsia" w:ascii="仿宋_GB2312" w:hAnsi="宋体" w:eastAsia="仿宋_GB2312" w:cs="仿宋_GB2312"/>
          <w:sz w:val="32"/>
          <w:szCs w:val="32"/>
        </w:rPr>
        <w:t>□是□否</w:t>
      </w:r>
    </w:p>
    <w:p>
      <w:pPr>
        <w:spacing w:line="440" w:lineRule="exact"/>
        <w:rPr>
          <w:rFonts w:ascii="仿宋_GB2312" w:eastAsia="仿宋_GB2312"/>
          <w:sz w:val="32"/>
          <w:szCs w:val="32"/>
        </w:rPr>
      </w:pPr>
      <w:r>
        <w:rPr>
          <w:rFonts w:ascii="仿宋_GB2312" w:hAnsi="宋体" w:eastAsia="仿宋_GB2312" w:cs="仿宋_GB2312"/>
          <w:sz w:val="32"/>
          <w:szCs w:val="32"/>
        </w:rPr>
        <w:t>6.</w:t>
      </w:r>
      <w:r>
        <w:rPr>
          <w:rFonts w:hint="eastAsia" w:ascii="仿宋_GB2312" w:hAnsi="宋体" w:eastAsia="仿宋_GB2312" w:cs="仿宋_GB2312"/>
          <w:sz w:val="32"/>
          <w:szCs w:val="32"/>
        </w:rPr>
        <w:t>本人过去</w:t>
      </w:r>
      <w:r>
        <w:rPr>
          <w:rFonts w:ascii="仿宋_GB2312" w:hAnsi="宋体" w:eastAsia="仿宋_GB2312" w:cs="仿宋_GB2312"/>
          <w:sz w:val="32"/>
          <w:szCs w:val="32"/>
        </w:rPr>
        <w:t>14</w:t>
      </w:r>
      <w:r>
        <w:rPr>
          <w:rFonts w:hint="eastAsia" w:ascii="仿宋_GB2312" w:hAnsi="宋体" w:eastAsia="仿宋_GB2312" w:cs="仿宋_GB2312"/>
          <w:sz w:val="32"/>
          <w:szCs w:val="32"/>
        </w:rPr>
        <w:t>日内是否与新冠肺炎确诊病例、疑似病例或已发现无症状感染者有接触史。</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 xml:space="preserve">            </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□是□否</w:t>
      </w:r>
    </w:p>
    <w:p>
      <w:pPr>
        <w:spacing w:line="440" w:lineRule="exact"/>
        <w:rPr>
          <w:rFonts w:hint="eastAsia" w:ascii="仿宋_GB2312" w:hAnsi="宋体" w:eastAsia="仿宋_GB2312" w:cs="仿宋_GB2312"/>
          <w:sz w:val="32"/>
          <w:szCs w:val="32"/>
        </w:rPr>
      </w:pPr>
      <w:r>
        <w:rPr>
          <w:rFonts w:ascii="仿宋_GB2312" w:hAnsi="宋体" w:eastAsia="仿宋_GB2312" w:cs="仿宋_GB2312"/>
          <w:sz w:val="32"/>
          <w:szCs w:val="32"/>
        </w:rPr>
        <w:t>7.</w:t>
      </w:r>
      <w:r>
        <w:rPr>
          <w:rFonts w:hint="eastAsia" w:ascii="仿宋_GB2312" w:hAnsi="宋体" w:eastAsia="仿宋_GB2312" w:cs="仿宋_GB2312"/>
          <w:sz w:val="32"/>
          <w:szCs w:val="32"/>
        </w:rPr>
        <w:t>本人过去</w:t>
      </w:r>
      <w:r>
        <w:rPr>
          <w:rFonts w:ascii="仿宋_GB2312" w:hAnsi="宋体" w:eastAsia="仿宋_GB2312" w:cs="仿宋_GB2312"/>
          <w:sz w:val="32"/>
          <w:szCs w:val="32"/>
        </w:rPr>
        <w:t>14</w:t>
      </w:r>
      <w:r>
        <w:rPr>
          <w:rFonts w:hint="eastAsia" w:ascii="仿宋_GB2312" w:hAnsi="宋体" w:eastAsia="仿宋_GB2312" w:cs="仿宋_GB2312"/>
          <w:sz w:val="32"/>
          <w:szCs w:val="32"/>
        </w:rPr>
        <w:t>日内是否与来自境外（含港澳台）人员有接触史。</w:t>
      </w:r>
      <w:r>
        <w:rPr>
          <w:rFonts w:ascii="仿宋_GB2312" w:hAnsi="宋体" w:eastAsia="仿宋_GB2312" w:cs="仿宋_GB2312"/>
          <w:sz w:val="32"/>
          <w:szCs w:val="32"/>
        </w:rPr>
        <w:t xml:space="preserve"> </w:t>
      </w:r>
    </w:p>
    <w:p>
      <w:pPr>
        <w:spacing w:line="440" w:lineRule="exact"/>
        <w:ind w:firstLine="2280" w:firstLineChars="750"/>
        <w:rPr>
          <w:rFonts w:ascii="仿宋_GB2312" w:eastAsia="仿宋_GB2312"/>
          <w:sz w:val="32"/>
          <w:szCs w:val="32"/>
        </w:rPr>
      </w:pP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□是□否</w:t>
      </w:r>
    </w:p>
    <w:p>
      <w:pPr>
        <w:spacing w:line="440" w:lineRule="exact"/>
        <w:rPr>
          <w:rFonts w:ascii="仿宋_GB2312" w:hAnsi="宋体" w:eastAsia="仿宋_GB2312"/>
          <w:sz w:val="32"/>
          <w:szCs w:val="32"/>
        </w:rPr>
      </w:pPr>
      <w:r>
        <w:rPr>
          <w:rFonts w:ascii="仿宋_GB2312" w:hAnsi="宋体" w:eastAsia="仿宋_GB2312" w:cs="仿宋_GB2312"/>
          <w:sz w:val="32"/>
          <w:szCs w:val="32"/>
        </w:rPr>
        <w:t>8.</w:t>
      </w:r>
      <w:r>
        <w:rPr>
          <w:rFonts w:hint="eastAsia" w:ascii="仿宋_GB2312" w:hAnsi="宋体" w:eastAsia="仿宋_GB2312" w:cs="仿宋_GB2312"/>
          <w:sz w:val="32"/>
          <w:szCs w:val="32"/>
        </w:rPr>
        <w:t>本人“八闽健康码”是否为橙码。</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 xml:space="preserve">      </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□是□否</w:t>
      </w:r>
    </w:p>
    <w:p>
      <w:pPr>
        <w:spacing w:line="440" w:lineRule="exact"/>
        <w:rPr>
          <w:rFonts w:ascii="仿宋_GB2312" w:eastAsia="仿宋_GB2312"/>
          <w:sz w:val="32"/>
          <w:szCs w:val="32"/>
        </w:rPr>
      </w:pPr>
      <w:r>
        <w:rPr>
          <w:rFonts w:ascii="仿宋_GB2312" w:hAnsi="宋体" w:eastAsia="仿宋_GB2312" w:cs="仿宋_GB2312"/>
          <w:sz w:val="32"/>
          <w:szCs w:val="32"/>
        </w:rPr>
        <w:t>9.</w:t>
      </w:r>
      <w:r>
        <w:rPr>
          <w:rFonts w:hint="eastAsia" w:ascii="仿宋_GB2312" w:hAnsi="宋体" w:eastAsia="仿宋_GB2312" w:cs="仿宋_GB2312"/>
          <w:spacing w:val="-17"/>
          <w:sz w:val="32"/>
          <w:szCs w:val="32"/>
        </w:rPr>
        <w:t>共同居住家庭成员中是否有上述</w:t>
      </w:r>
      <w:r>
        <w:rPr>
          <w:rFonts w:ascii="仿宋_GB2312" w:hAnsi="宋体" w:eastAsia="仿宋_GB2312" w:cs="仿宋_GB2312"/>
          <w:spacing w:val="-17"/>
          <w:sz w:val="32"/>
          <w:szCs w:val="32"/>
        </w:rPr>
        <w:t>1</w:t>
      </w:r>
      <w:r>
        <w:rPr>
          <w:rFonts w:hint="eastAsia" w:ascii="仿宋_GB2312" w:hAnsi="宋体" w:eastAsia="仿宋_GB2312" w:cs="仿宋_GB2312"/>
          <w:spacing w:val="-17"/>
          <w:sz w:val="32"/>
          <w:szCs w:val="32"/>
        </w:rPr>
        <w:t>至</w:t>
      </w:r>
      <w:r>
        <w:rPr>
          <w:rFonts w:ascii="仿宋_GB2312" w:hAnsi="宋体" w:eastAsia="仿宋_GB2312" w:cs="仿宋_GB2312"/>
          <w:spacing w:val="-17"/>
          <w:sz w:val="32"/>
          <w:szCs w:val="32"/>
        </w:rPr>
        <w:t>8</w:t>
      </w:r>
      <w:r>
        <w:rPr>
          <w:rFonts w:hint="eastAsia" w:ascii="仿宋_GB2312" w:hAnsi="宋体" w:eastAsia="仿宋_GB2312" w:cs="仿宋_GB2312"/>
          <w:spacing w:val="-17"/>
          <w:sz w:val="32"/>
          <w:szCs w:val="32"/>
        </w:rPr>
        <w:t xml:space="preserve">的情况。          </w:t>
      </w:r>
      <w:r>
        <w:rPr>
          <w:rFonts w:hint="eastAsia" w:ascii="仿宋_GB2312" w:hAnsi="宋体" w:eastAsia="仿宋_GB2312" w:cs="仿宋_GB2312"/>
          <w:sz w:val="32"/>
          <w:szCs w:val="32"/>
        </w:rPr>
        <w:t>□是□否</w:t>
      </w:r>
    </w:p>
    <w:p>
      <w:pPr>
        <w:pStyle w:val="2"/>
        <w:spacing w:line="440" w:lineRule="exact"/>
        <w:ind w:firstLine="0" w:firstLineChars="0"/>
        <w:rPr>
          <w:rFonts w:ascii="方正小标宋简体" w:hAnsi="方正小标宋简体" w:eastAsia="方正小标宋简体"/>
          <w:kern w:val="2"/>
          <w:sz w:val="48"/>
          <w:szCs w:val="48"/>
        </w:rPr>
      </w:pPr>
    </w:p>
    <w:p>
      <w:pPr>
        <w:spacing w:line="440" w:lineRule="exact"/>
        <w:ind w:firstLine="608" w:firstLineChars="200"/>
        <w:rPr>
          <w:rFonts w:ascii="仿宋_GB2312" w:hAnsi="仿宋_GB2312" w:eastAsia="仿宋_GB2312"/>
          <w:sz w:val="32"/>
          <w:szCs w:val="32"/>
        </w:rPr>
      </w:pPr>
      <w:r>
        <w:rPr>
          <w:rFonts w:hint="eastAsia" w:ascii="仿宋_GB2312" w:hAnsi="仿宋_GB2312" w:eastAsia="仿宋_GB2312" w:cs="仿宋_GB2312"/>
          <w:b/>
          <w:bCs/>
          <w:sz w:val="32"/>
          <w:szCs w:val="32"/>
        </w:rPr>
        <w:t>本人承诺：</w:t>
      </w:r>
      <w:r>
        <w:rPr>
          <w:rFonts w:hint="eastAsia" w:ascii="仿宋_GB2312" w:hAnsi="仿宋_GB2312" w:eastAsia="仿宋_GB2312" w:cs="仿宋_GB2312"/>
          <w:sz w:val="32"/>
          <w:szCs w:val="32"/>
        </w:rPr>
        <w:t>我将如实逐项填报健康申明卡，如因隐瞒或虚假填报引起检疫传染病传播或者有传播严重危险而影响公共安全的后果，本人将承担相应的法律责任，自愿接受《中华人民共和国刑法》《治安管理处罚法》《传染病防治法》和《关于依法惩治妨害新型冠状病毒感染肺炎疫情防控违法犯罪的意见》等法律法规的处罚和制裁。</w:t>
      </w:r>
    </w:p>
    <w:p>
      <w:pPr>
        <w:spacing w:line="440" w:lineRule="exact"/>
        <w:ind w:firstLine="420"/>
        <w:rPr>
          <w:rFonts w:ascii="仿宋_GB2312" w:hAnsi="宋体" w:eastAsia="仿宋_GB2312"/>
          <w:sz w:val="32"/>
          <w:szCs w:val="32"/>
        </w:rPr>
      </w:pPr>
    </w:p>
    <w:p>
      <w:pPr>
        <w:spacing w:line="440" w:lineRule="exact"/>
        <w:ind w:firstLine="608" w:firstLineChars="200"/>
      </w:pPr>
      <w:r>
        <w:rPr>
          <w:rFonts w:hint="eastAsia" w:ascii="仿宋_GB2312" w:hAnsi="宋体" w:eastAsia="仿宋_GB2312" w:cs="仿宋_GB2312"/>
          <w:sz w:val="32"/>
          <w:szCs w:val="32"/>
        </w:rPr>
        <w:t>本人签名：</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 xml:space="preserve">  </w:t>
      </w:r>
      <w:r>
        <w:rPr>
          <w:rFonts w:ascii="仿宋_GB2312" w:hAnsi="宋体" w:eastAsia="仿宋_GB2312" w:cs="仿宋_GB2312"/>
          <w:sz w:val="32"/>
          <w:szCs w:val="32"/>
        </w:rPr>
        <w:t xml:space="preserve"> </w:t>
      </w:r>
      <w:r>
        <w:rPr>
          <w:rFonts w:hint="eastAsia" w:ascii="仿宋_GB2312" w:hAnsi="宋体" w:eastAsia="仿宋_GB2312" w:cs="仿宋_GB2312"/>
          <w:sz w:val="32"/>
          <w:szCs w:val="32"/>
        </w:rPr>
        <w:t>填写日期：</w:t>
      </w:r>
    </w:p>
    <w:sectPr>
      <w:footerReference r:id="rId3" w:type="default"/>
      <w:pgSz w:w="11906" w:h="16838"/>
      <w:pgMar w:top="1440" w:right="1797" w:bottom="1440" w:left="1797" w:header="851" w:footer="992" w:gutter="0"/>
      <w:cols w:space="425" w:num="1"/>
      <w:docGrid w:type="linesAndChars" w:linePitch="290" w:charSpace="-34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ins w:id="0" w:author="涵哥" w:date="2021-07-26T18:02:00Z">
      <w:r>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6"/>
                            </w:pPr>
                            <w:ins w:id="2" w:author="涵哥" w:date="2021-07-26T18:02:00Z">
                              <w:r>
                                <w:rPr>
                                  <w:rFonts w:hint="eastAsia"/>
                                </w:rPr>
                                <w:fldChar w:fldCharType="begin"/>
                              </w:r>
                            </w:ins>
                            <w:ins w:id="3" w:author="涵哥" w:date="2021-07-26T18:02:00Z">
                              <w:r>
                                <w:rPr>
                                  <w:rFonts w:hint="eastAsia"/>
                                </w:rPr>
                                <w:instrText xml:space="preserve"> PAGE  \* MERGEFORMAT </w:instrText>
                              </w:r>
                            </w:ins>
                            <w:ins w:id="4" w:author="涵哥" w:date="2021-07-26T18:02:00Z">
                              <w:r>
                                <w:rPr>
                                  <w:rFonts w:hint="eastAsia"/>
                                </w:rPr>
                                <w:fldChar w:fldCharType="separate"/>
                              </w:r>
                            </w:ins>
                            <w:r>
                              <w:t>9</w:t>
                            </w:r>
                            <w:ins w:id="5" w:author="涵哥" w:date="2021-07-26T18:02:00Z">
                              <w:r>
                                <w:rPr>
                                  <w:rFonts w:hint="eastAsia"/>
                                </w:rPr>
                                <w:fldChar w:fldCharType="end"/>
                              </w:r>
                            </w:ins>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6"/>
                      </w:pPr>
                      <w:ins w:id="6" w:author="涵哥" w:date="2021-07-26T18:02:00Z">
                        <w:r>
                          <w:rPr>
                            <w:rFonts w:hint="eastAsia"/>
                          </w:rPr>
                          <w:fldChar w:fldCharType="begin"/>
                        </w:r>
                      </w:ins>
                      <w:ins w:id="7" w:author="涵哥" w:date="2021-07-26T18:02:00Z">
                        <w:r>
                          <w:rPr>
                            <w:rFonts w:hint="eastAsia"/>
                          </w:rPr>
                          <w:instrText xml:space="preserve"> PAGE  \* MERGEFORMAT </w:instrText>
                        </w:r>
                      </w:ins>
                      <w:ins w:id="8" w:author="涵哥" w:date="2021-07-26T18:02:00Z">
                        <w:r>
                          <w:rPr>
                            <w:rFonts w:hint="eastAsia"/>
                          </w:rPr>
                          <w:fldChar w:fldCharType="separate"/>
                        </w:r>
                      </w:ins>
                      <w:r>
                        <w:t>9</w:t>
                      </w:r>
                      <w:ins w:id="9" w:author="涵哥" w:date="2021-07-26T18:02:00Z">
                        <w:r>
                          <w:rPr>
                            <w:rFonts w:hint="eastAsia"/>
                          </w:rPr>
                          <w:fldChar w:fldCharType="end"/>
                        </w:r>
                      </w:ins>
                    </w:p>
                  </w:txbxContent>
                </v:textbox>
              </v:shape>
            </w:pict>
          </mc:Fallback>
        </mc:AlternateContent>
      </w:r>
    </w:ins>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涵哥">
    <w15:presenceInfo w15:providerId="WPS Office" w15:userId="12153454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863D79"/>
    <w:rsid w:val="008C6979"/>
    <w:rsid w:val="16FE33FD"/>
    <w:rsid w:val="1A9D790D"/>
    <w:rsid w:val="1D58167F"/>
    <w:rsid w:val="21863D79"/>
    <w:rsid w:val="226C0139"/>
    <w:rsid w:val="27EB1957"/>
    <w:rsid w:val="28670E42"/>
    <w:rsid w:val="49D43E72"/>
    <w:rsid w:val="4F3D52CF"/>
    <w:rsid w:val="549505A0"/>
    <w:rsid w:val="5F9E104C"/>
    <w:rsid w:val="76110E14"/>
    <w:rsid w:val="77F6317E"/>
    <w:rsid w:val="7DA85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1"/>
    <w:basedOn w:val="1"/>
    <w:next w:val="1"/>
    <w:qFormat/>
    <w:uiPriority w:val="0"/>
    <w:pPr>
      <w:keepNext/>
      <w:keepLines/>
      <w:spacing w:beforeLines="0" w:beforeAutospacing="0" w:afterLines="0" w:afterAutospacing="0" w:line="560" w:lineRule="exact"/>
      <w:outlineLvl w:val="0"/>
    </w:pPr>
    <w:rPr>
      <w:rFonts w:eastAsia="方正小标宋简体"/>
      <w:b/>
      <w:kern w:val="44"/>
      <w:sz w:val="44"/>
    </w:rPr>
  </w:style>
  <w:style w:type="paragraph" w:styleId="5">
    <w:name w:val="heading 4"/>
    <w:basedOn w:val="1"/>
    <w:next w:val="1"/>
    <w:semiHidden/>
    <w:unhideWhenUsed/>
    <w:qFormat/>
    <w:uiPriority w:val="0"/>
    <w:pPr>
      <w:spacing w:before="0" w:beforeAutospacing="0" w:after="0" w:afterAutospacing="0" w:line="400" w:lineRule="exact"/>
      <w:jc w:val="left"/>
      <w:outlineLvl w:val="3"/>
    </w:pPr>
    <w:rPr>
      <w:rFonts w:hint="eastAsia" w:ascii="宋体" w:hAnsi="宋体" w:eastAsia="宋体" w:cs="宋体"/>
      <w:b/>
      <w:bCs/>
      <w:kern w:val="0"/>
      <w:szCs w:val="24"/>
      <w:lang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rPr>
      <w:kern w:val="0"/>
      <w:sz w:val="20"/>
      <w:szCs w:val="20"/>
    </w:rPr>
  </w:style>
  <w:style w:type="paragraph" w:styleId="3">
    <w:name w:val="Body Text"/>
    <w:basedOn w:val="1"/>
    <w:qFormat/>
    <w:uiPriority w:val="99"/>
    <w:pPr>
      <w:spacing w:after="120"/>
    </w:pPr>
  </w:style>
  <w:style w:type="paragraph" w:styleId="6">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2021-07-28T02:32:00Z</dcterms:created>
  <dc:creator>近听水无声</dc:creator>
  <cp:lastModifiedBy>ぺ灬cc果冻ル</cp:lastModifiedBy>
  <dcterms:modified xsi:type="dcterms:W3CDTF">2021-07-28T12:04:09Z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E5483937F142466BB7D9E75C5F0F260B</vt:lpwstr>
  </property>
</Properties>
</file>