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2D0" w:rsidRDefault="007632D0">
      <w:pPr>
        <w:widowControl/>
        <w:shd w:val="clear" w:color="auto" w:fill="FFFFFF"/>
        <w:spacing w:line="580" w:lineRule="exact"/>
        <w:jc w:val="center"/>
        <w:rPr>
          <w:ins w:id="0" w:author="Administrator" w:date="2021-05-17T12:53:00Z"/>
          <w:rStyle w:val="a7"/>
          <w:rFonts w:ascii="Times New Roman" w:eastAsia="方正小标宋简体" w:hAnsi="方正小标宋简体" w:cs="方正小标宋简体" w:hint="eastAsia"/>
          <w:bCs/>
          <w:w w:val="98"/>
          <w:kern w:val="0"/>
          <w:sz w:val="36"/>
          <w:szCs w:val="36"/>
          <w:shd w:val="clear" w:color="auto" w:fill="FFFFFF"/>
        </w:rPr>
      </w:pPr>
    </w:p>
    <w:p w:rsidR="00FD4372" w:rsidRDefault="000F1705">
      <w:pPr>
        <w:widowControl/>
        <w:shd w:val="clear" w:color="auto" w:fill="FFFFFF"/>
        <w:spacing w:line="580" w:lineRule="exact"/>
        <w:jc w:val="center"/>
        <w:rPr>
          <w:rFonts w:ascii="Times New Roman" w:eastAsia="方正小标宋简体" w:hAnsi="Times New Roman" w:cs="方正小标宋简体"/>
          <w:b/>
          <w:bCs/>
          <w:w w:val="98"/>
          <w:sz w:val="36"/>
          <w:szCs w:val="36"/>
        </w:rPr>
      </w:pPr>
      <w:r>
        <w:rPr>
          <w:rStyle w:val="a7"/>
          <w:rFonts w:ascii="Times New Roman" w:eastAsia="方正小标宋简体" w:hAnsi="方正小标宋简体" w:cs="方正小标宋简体" w:hint="eastAsia"/>
          <w:bCs/>
          <w:w w:val="98"/>
          <w:kern w:val="0"/>
          <w:sz w:val="36"/>
          <w:szCs w:val="36"/>
          <w:shd w:val="clear" w:color="auto" w:fill="FFFFFF"/>
        </w:rPr>
        <w:t>四川省南充市</w:t>
      </w:r>
      <w:r>
        <w:rPr>
          <w:rStyle w:val="a7"/>
          <w:rFonts w:ascii="Times New Roman" w:eastAsia="方正小标宋简体" w:hAnsi="Times New Roman" w:cs="方正小标宋简体"/>
          <w:bCs/>
          <w:w w:val="98"/>
          <w:kern w:val="0"/>
          <w:sz w:val="36"/>
          <w:szCs w:val="36"/>
          <w:shd w:val="clear" w:color="auto" w:fill="FFFFFF"/>
        </w:rPr>
        <w:t>2021</w:t>
      </w:r>
      <w:r>
        <w:rPr>
          <w:rStyle w:val="a7"/>
          <w:rFonts w:ascii="Times New Roman" w:eastAsia="方正小标宋简体" w:hAnsi="方正小标宋简体" w:cs="方正小标宋简体" w:hint="eastAsia"/>
          <w:bCs/>
          <w:w w:val="98"/>
          <w:kern w:val="0"/>
          <w:sz w:val="36"/>
          <w:szCs w:val="36"/>
          <w:shd w:val="clear" w:color="auto" w:fill="FFFFFF"/>
        </w:rPr>
        <w:t>年度引进高层次人才报名表</w:t>
      </w:r>
    </w:p>
    <w:tbl>
      <w:tblPr>
        <w:tblW w:w="908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326"/>
        <w:gridCol w:w="987"/>
        <w:gridCol w:w="69"/>
        <w:gridCol w:w="627"/>
        <w:gridCol w:w="430"/>
        <w:gridCol w:w="265"/>
        <w:gridCol w:w="916"/>
        <w:gridCol w:w="136"/>
        <w:gridCol w:w="1369"/>
        <w:gridCol w:w="1171"/>
        <w:gridCol w:w="696"/>
        <w:gridCol w:w="1088"/>
      </w:tblGrid>
      <w:tr w:rsidR="00FD4372">
        <w:tc>
          <w:tcPr>
            <w:tcW w:w="1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0F1705">
            <w:pPr>
              <w:widowControl/>
              <w:spacing w:line="580" w:lineRule="exact"/>
              <w:jc w:val="center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报考单位</w:t>
            </w:r>
          </w:p>
        </w:tc>
        <w:tc>
          <w:tcPr>
            <w:tcW w:w="596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24"/>
              </w:rPr>
            </w:pPr>
          </w:p>
        </w:tc>
        <w:tc>
          <w:tcPr>
            <w:tcW w:w="178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0F1705">
            <w:pPr>
              <w:widowControl/>
              <w:spacing w:line="580" w:lineRule="exact"/>
              <w:jc w:val="center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照</w:t>
            </w:r>
            <w:r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  <w:t>  </w:t>
            </w: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片</w:t>
            </w:r>
          </w:p>
        </w:tc>
      </w:tr>
      <w:tr w:rsidR="00FD4372">
        <w:tc>
          <w:tcPr>
            <w:tcW w:w="1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0F1705">
            <w:pPr>
              <w:widowControl/>
              <w:spacing w:line="580" w:lineRule="exact"/>
              <w:jc w:val="center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籍</w:t>
            </w:r>
            <w:r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  <w:t> </w:t>
            </w: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贯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24"/>
              </w:rPr>
            </w:pPr>
          </w:p>
        </w:tc>
        <w:tc>
          <w:tcPr>
            <w:tcW w:w="11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0F1705">
            <w:pPr>
              <w:widowControl/>
              <w:spacing w:line="580" w:lineRule="exact"/>
              <w:jc w:val="center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民</w:t>
            </w:r>
            <w:r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  <w:t xml:space="preserve">  </w:t>
            </w: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族</w:t>
            </w:r>
          </w:p>
        </w:tc>
        <w:tc>
          <w:tcPr>
            <w:tcW w:w="11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0F1705">
            <w:pPr>
              <w:widowControl/>
              <w:spacing w:line="580" w:lineRule="exact"/>
              <w:jc w:val="center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政治面貌</w:t>
            </w:r>
          </w:p>
        </w:tc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24"/>
              </w:rPr>
            </w:pPr>
          </w:p>
        </w:tc>
        <w:tc>
          <w:tcPr>
            <w:tcW w:w="178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24"/>
              </w:rPr>
            </w:pPr>
          </w:p>
        </w:tc>
      </w:tr>
      <w:tr w:rsidR="00FD4372">
        <w:tc>
          <w:tcPr>
            <w:tcW w:w="1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0F1705">
            <w:pPr>
              <w:widowControl/>
              <w:spacing w:line="580" w:lineRule="exact"/>
              <w:jc w:val="center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毕业院校</w:t>
            </w:r>
          </w:p>
        </w:tc>
        <w:tc>
          <w:tcPr>
            <w:tcW w:w="329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0F1705">
            <w:pPr>
              <w:widowControl/>
              <w:spacing w:line="580" w:lineRule="exact"/>
              <w:jc w:val="center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所学专业</w:t>
            </w:r>
          </w:p>
        </w:tc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24"/>
              </w:rPr>
            </w:pPr>
          </w:p>
        </w:tc>
        <w:tc>
          <w:tcPr>
            <w:tcW w:w="178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24"/>
              </w:rPr>
            </w:pPr>
          </w:p>
        </w:tc>
      </w:tr>
      <w:tr w:rsidR="00FD4372">
        <w:tc>
          <w:tcPr>
            <w:tcW w:w="1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0F1705">
            <w:pPr>
              <w:widowControl/>
              <w:spacing w:line="580" w:lineRule="exact"/>
              <w:jc w:val="center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学</w:t>
            </w:r>
            <w:r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  <w:t> </w:t>
            </w: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历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24"/>
              </w:rPr>
            </w:pPr>
          </w:p>
        </w:tc>
        <w:tc>
          <w:tcPr>
            <w:tcW w:w="11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0F1705">
            <w:pPr>
              <w:widowControl/>
              <w:spacing w:line="580" w:lineRule="exact"/>
              <w:jc w:val="center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学</w:t>
            </w:r>
            <w:r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  <w:t xml:space="preserve">  </w:t>
            </w: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位</w:t>
            </w:r>
          </w:p>
        </w:tc>
        <w:tc>
          <w:tcPr>
            <w:tcW w:w="11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0F1705">
            <w:pPr>
              <w:widowControl/>
              <w:spacing w:line="580" w:lineRule="exact"/>
              <w:jc w:val="center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毕业时间</w:t>
            </w:r>
          </w:p>
        </w:tc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24"/>
              </w:rPr>
            </w:pPr>
          </w:p>
        </w:tc>
        <w:tc>
          <w:tcPr>
            <w:tcW w:w="178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24"/>
              </w:rPr>
            </w:pPr>
          </w:p>
        </w:tc>
      </w:tr>
      <w:tr w:rsidR="00FD4372">
        <w:tc>
          <w:tcPr>
            <w:tcW w:w="1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0F1705">
            <w:pPr>
              <w:widowControl/>
              <w:spacing w:line="580" w:lineRule="exact"/>
              <w:jc w:val="center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取得职称</w:t>
            </w:r>
          </w:p>
          <w:p w:rsidR="00FD4372" w:rsidRDefault="000F1705">
            <w:pPr>
              <w:widowControl/>
              <w:spacing w:line="580" w:lineRule="exact"/>
              <w:jc w:val="center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（执业）资格证名称</w:t>
            </w:r>
          </w:p>
        </w:tc>
        <w:tc>
          <w:tcPr>
            <w:tcW w:w="16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24"/>
              </w:rPr>
            </w:pPr>
          </w:p>
        </w:tc>
        <w:tc>
          <w:tcPr>
            <w:tcW w:w="16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:rsidR="00FD4372" w:rsidRDefault="000F1705">
            <w:pPr>
              <w:widowControl/>
              <w:spacing w:line="580" w:lineRule="exact"/>
              <w:jc w:val="center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取得职称</w:t>
            </w:r>
          </w:p>
          <w:p w:rsidR="00FD4372" w:rsidRDefault="000F1705">
            <w:pPr>
              <w:widowControl/>
              <w:spacing w:line="580" w:lineRule="exact"/>
              <w:jc w:val="center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（执业）资</w:t>
            </w:r>
          </w:p>
          <w:p w:rsidR="00FD4372" w:rsidRDefault="000F1705">
            <w:pPr>
              <w:widowControl/>
              <w:spacing w:line="580" w:lineRule="exact"/>
              <w:jc w:val="center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格证范围</w:t>
            </w:r>
          </w:p>
        </w:tc>
        <w:tc>
          <w:tcPr>
            <w:tcW w:w="15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24"/>
              </w:rPr>
            </w:pPr>
          </w:p>
        </w:tc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0F1705">
            <w:pPr>
              <w:widowControl/>
              <w:spacing w:line="580" w:lineRule="exact"/>
              <w:jc w:val="center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取得职称（执业）</w:t>
            </w:r>
          </w:p>
          <w:p w:rsidR="00FD4372" w:rsidRDefault="000F1705">
            <w:pPr>
              <w:widowControl/>
              <w:spacing w:line="580" w:lineRule="exact"/>
              <w:jc w:val="center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资格证</w:t>
            </w:r>
          </w:p>
          <w:p w:rsidR="00FD4372" w:rsidRDefault="000F1705">
            <w:pPr>
              <w:widowControl/>
              <w:spacing w:line="580" w:lineRule="exact"/>
              <w:jc w:val="center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时间</w:t>
            </w:r>
          </w:p>
        </w:tc>
        <w:tc>
          <w:tcPr>
            <w:tcW w:w="17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24"/>
              </w:rPr>
            </w:pPr>
          </w:p>
        </w:tc>
      </w:tr>
      <w:tr w:rsidR="00FD4372">
        <w:tc>
          <w:tcPr>
            <w:tcW w:w="1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0F1705">
            <w:pPr>
              <w:widowControl/>
              <w:spacing w:line="580" w:lineRule="exact"/>
              <w:jc w:val="center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身份证号</w:t>
            </w:r>
          </w:p>
        </w:tc>
        <w:tc>
          <w:tcPr>
            <w:tcW w:w="329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:rsidR="00FD4372" w:rsidRDefault="00FD4372">
            <w:pPr>
              <w:widowControl/>
              <w:spacing w:line="580" w:lineRule="exact"/>
              <w:jc w:val="center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0F1705">
            <w:pPr>
              <w:widowControl/>
              <w:spacing w:line="580" w:lineRule="exact"/>
              <w:jc w:val="center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联系电话</w:t>
            </w:r>
          </w:p>
        </w:tc>
        <w:tc>
          <w:tcPr>
            <w:tcW w:w="29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24"/>
              </w:rPr>
            </w:pPr>
          </w:p>
        </w:tc>
      </w:tr>
      <w:tr w:rsidR="00FD4372">
        <w:tc>
          <w:tcPr>
            <w:tcW w:w="1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0F1705">
            <w:pPr>
              <w:widowControl/>
              <w:spacing w:line="580" w:lineRule="exact"/>
              <w:jc w:val="center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考生类别</w:t>
            </w:r>
          </w:p>
        </w:tc>
        <w:tc>
          <w:tcPr>
            <w:tcW w:w="775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0F1705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机关事业单位在职人员</w:t>
            </w:r>
            <w:r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  <w:t xml:space="preserve">          </w:t>
            </w: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应届毕业生</w:t>
            </w:r>
          </w:p>
          <w:p w:rsidR="00FD4372" w:rsidRDefault="000F1705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其他在职人员</w:t>
            </w:r>
            <w:r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  <w:t xml:space="preserve">                  </w:t>
            </w: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未就业人员</w:t>
            </w:r>
          </w:p>
        </w:tc>
      </w:tr>
      <w:tr w:rsidR="00FD4372">
        <w:trPr>
          <w:trHeight w:val="1"/>
        </w:trPr>
        <w:tc>
          <w:tcPr>
            <w:tcW w:w="1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0F1705">
            <w:pPr>
              <w:widowControl/>
              <w:spacing w:line="580" w:lineRule="exact"/>
              <w:jc w:val="center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本人学习</w:t>
            </w:r>
          </w:p>
          <w:p w:rsidR="00FD4372" w:rsidRDefault="000F1705">
            <w:pPr>
              <w:widowControl/>
              <w:spacing w:line="580" w:lineRule="exact"/>
              <w:jc w:val="center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和工作经历</w:t>
            </w:r>
          </w:p>
        </w:tc>
        <w:tc>
          <w:tcPr>
            <w:tcW w:w="775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32"/>
                <w:szCs w:val="32"/>
              </w:rPr>
            </w:pPr>
          </w:p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24"/>
              </w:rPr>
            </w:pPr>
          </w:p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24"/>
              </w:rPr>
            </w:pPr>
          </w:p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24"/>
              </w:rPr>
            </w:pPr>
          </w:p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24"/>
              </w:rPr>
            </w:pPr>
          </w:p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24"/>
              </w:rPr>
            </w:pPr>
          </w:p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24"/>
              </w:rPr>
            </w:pPr>
          </w:p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24"/>
              </w:rPr>
            </w:pPr>
          </w:p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24"/>
              </w:rPr>
            </w:pPr>
          </w:p>
        </w:tc>
      </w:tr>
      <w:tr w:rsidR="00FD4372">
        <w:tc>
          <w:tcPr>
            <w:tcW w:w="13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0F1705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lastRenderedPageBreak/>
              <w:t>家庭主要成员及工作单位和职务</w:t>
            </w:r>
          </w:p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10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0F1705">
            <w:pPr>
              <w:widowControl/>
              <w:spacing w:line="580" w:lineRule="exact"/>
              <w:jc w:val="center"/>
              <w:rPr>
                <w:rFonts w:ascii="Times New Roman" w:eastAsia="方正仿宋简体" w:hAnsi="Times New Roman" w:cs="Times New Roman"/>
                <w:b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称谓</w:t>
            </w:r>
          </w:p>
        </w:tc>
        <w:tc>
          <w:tcPr>
            <w:tcW w:w="13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0F1705">
            <w:pPr>
              <w:widowControl/>
              <w:spacing w:line="580" w:lineRule="exact"/>
              <w:jc w:val="center"/>
              <w:rPr>
                <w:rFonts w:ascii="Times New Roman" w:eastAsia="方正仿宋简体" w:hAnsi="Times New Roman" w:cs="Times New Roman"/>
                <w:b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姓名</w:t>
            </w:r>
          </w:p>
        </w:tc>
        <w:tc>
          <w:tcPr>
            <w:tcW w:w="10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0F1705">
            <w:pPr>
              <w:widowControl/>
              <w:spacing w:line="580" w:lineRule="exact"/>
              <w:jc w:val="center"/>
              <w:rPr>
                <w:rFonts w:ascii="Times New Roman" w:eastAsia="方正仿宋简体" w:hAnsi="Times New Roman" w:cs="Times New Roman"/>
                <w:b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出生年月</w:t>
            </w:r>
          </w:p>
        </w:tc>
        <w:tc>
          <w:tcPr>
            <w:tcW w:w="1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0F1705">
            <w:pPr>
              <w:widowControl/>
              <w:spacing w:line="580" w:lineRule="exact"/>
              <w:jc w:val="center"/>
              <w:rPr>
                <w:rFonts w:ascii="Times New Roman" w:eastAsia="方正仿宋简体" w:hAnsi="Times New Roman" w:cs="Times New Roman"/>
                <w:b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政治面貌</w:t>
            </w:r>
          </w:p>
        </w:tc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0F1705">
            <w:pPr>
              <w:widowControl/>
              <w:spacing w:line="580" w:lineRule="exact"/>
              <w:jc w:val="center"/>
              <w:rPr>
                <w:rFonts w:ascii="Times New Roman" w:eastAsia="方正仿宋简体" w:hAnsi="Times New Roman" w:cs="Times New Roman"/>
                <w:b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工作单位及职务</w:t>
            </w:r>
          </w:p>
        </w:tc>
        <w:tc>
          <w:tcPr>
            <w:tcW w:w="1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0F1705">
            <w:pPr>
              <w:widowControl/>
              <w:spacing w:line="580" w:lineRule="exact"/>
              <w:jc w:val="center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备注</w:t>
            </w:r>
          </w:p>
        </w:tc>
      </w:tr>
      <w:tr w:rsidR="00FD4372">
        <w:tc>
          <w:tcPr>
            <w:tcW w:w="13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24"/>
              </w:rPr>
            </w:pPr>
          </w:p>
        </w:tc>
        <w:tc>
          <w:tcPr>
            <w:tcW w:w="10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24"/>
              </w:rPr>
            </w:pPr>
          </w:p>
        </w:tc>
        <w:tc>
          <w:tcPr>
            <w:tcW w:w="13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:rsidR="00FD4372" w:rsidRDefault="00FD4372">
            <w:pPr>
              <w:widowControl/>
              <w:spacing w:line="580" w:lineRule="exact"/>
              <w:jc w:val="left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10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24"/>
              </w:rPr>
            </w:pPr>
          </w:p>
        </w:tc>
        <w:tc>
          <w:tcPr>
            <w:tcW w:w="1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24"/>
              </w:rPr>
            </w:pPr>
          </w:p>
        </w:tc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24"/>
              </w:rPr>
            </w:pPr>
          </w:p>
        </w:tc>
        <w:tc>
          <w:tcPr>
            <w:tcW w:w="1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24"/>
              </w:rPr>
            </w:pPr>
          </w:p>
        </w:tc>
      </w:tr>
      <w:tr w:rsidR="00FD4372">
        <w:tc>
          <w:tcPr>
            <w:tcW w:w="13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24"/>
              </w:rPr>
            </w:pPr>
          </w:p>
        </w:tc>
        <w:tc>
          <w:tcPr>
            <w:tcW w:w="10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24"/>
              </w:rPr>
            </w:pPr>
          </w:p>
        </w:tc>
        <w:tc>
          <w:tcPr>
            <w:tcW w:w="13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:rsidR="00FD4372" w:rsidRDefault="00FD4372">
            <w:pPr>
              <w:widowControl/>
              <w:spacing w:line="580" w:lineRule="exact"/>
              <w:jc w:val="left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10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24"/>
              </w:rPr>
            </w:pPr>
          </w:p>
        </w:tc>
        <w:tc>
          <w:tcPr>
            <w:tcW w:w="1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24"/>
              </w:rPr>
            </w:pPr>
          </w:p>
        </w:tc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24"/>
              </w:rPr>
            </w:pPr>
          </w:p>
        </w:tc>
        <w:tc>
          <w:tcPr>
            <w:tcW w:w="1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24"/>
              </w:rPr>
            </w:pPr>
          </w:p>
        </w:tc>
      </w:tr>
      <w:tr w:rsidR="00FD4372">
        <w:tc>
          <w:tcPr>
            <w:tcW w:w="13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:rsidR="00FD4372" w:rsidRDefault="00FD4372">
            <w:pPr>
              <w:widowControl/>
              <w:spacing w:line="580" w:lineRule="exact"/>
              <w:jc w:val="left"/>
              <w:rPr>
                <w:rFonts w:ascii="Times New Roman" w:eastAsia="方正仿宋简体" w:hAnsi="Times New Roman" w:cs="Times New Roman"/>
                <w:b/>
                <w:kern w:val="0"/>
                <w:sz w:val="24"/>
                <w:szCs w:val="32"/>
              </w:rPr>
            </w:pPr>
          </w:p>
        </w:tc>
        <w:tc>
          <w:tcPr>
            <w:tcW w:w="1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18"/>
                <w:szCs w:val="18"/>
              </w:rPr>
            </w:pPr>
          </w:p>
        </w:tc>
      </w:tr>
      <w:tr w:rsidR="00FD4372">
        <w:tc>
          <w:tcPr>
            <w:tcW w:w="13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:rsidR="00FD4372" w:rsidRDefault="00FD4372">
            <w:pPr>
              <w:widowControl/>
              <w:spacing w:line="580" w:lineRule="exact"/>
              <w:jc w:val="left"/>
              <w:rPr>
                <w:rFonts w:ascii="Times New Roman" w:eastAsia="方正仿宋简体" w:hAnsi="Times New Roman" w:cs="Times New Roman"/>
                <w:b/>
                <w:kern w:val="0"/>
                <w:sz w:val="24"/>
                <w:szCs w:val="32"/>
              </w:rPr>
            </w:pPr>
          </w:p>
        </w:tc>
        <w:tc>
          <w:tcPr>
            <w:tcW w:w="1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sz w:val="18"/>
                <w:szCs w:val="18"/>
              </w:rPr>
            </w:pPr>
          </w:p>
        </w:tc>
      </w:tr>
      <w:tr w:rsidR="00FD4372">
        <w:tc>
          <w:tcPr>
            <w:tcW w:w="1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0F1705">
            <w:pPr>
              <w:widowControl/>
              <w:spacing w:line="580" w:lineRule="exact"/>
              <w:jc w:val="center"/>
              <w:rPr>
                <w:rFonts w:ascii="Times New Roman" w:eastAsia="方正仿宋简体" w:hAnsi="Times New Roman" w:cs="Times New Roman"/>
                <w:b/>
                <w:kern w:val="0"/>
                <w:sz w:val="24"/>
                <w:szCs w:val="32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本人承诺</w:t>
            </w:r>
          </w:p>
        </w:tc>
        <w:tc>
          <w:tcPr>
            <w:tcW w:w="775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:rsidR="00FD4372" w:rsidRDefault="00FD4372">
            <w:pPr>
              <w:widowControl/>
              <w:spacing w:line="580" w:lineRule="exact"/>
              <w:jc w:val="left"/>
              <w:rPr>
                <w:rFonts w:ascii="Times New Roman" w:eastAsia="方正仿宋简体" w:hAnsi="Times New Roman" w:cs="Times New Roman"/>
                <w:b/>
                <w:kern w:val="0"/>
                <w:szCs w:val="21"/>
              </w:rPr>
            </w:pPr>
          </w:p>
          <w:p w:rsidR="00FD4372" w:rsidRDefault="000F1705" w:rsidP="00297DAF">
            <w:pPr>
              <w:widowControl/>
              <w:spacing w:line="580" w:lineRule="exact"/>
              <w:ind w:firstLineChars="200" w:firstLine="561"/>
              <w:jc w:val="left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8"/>
                <w:szCs w:val="28"/>
              </w:rPr>
              <w:t>上述填写内容真实完整。如有不实，责任自负。</w:t>
            </w:r>
          </w:p>
          <w:p w:rsidR="00FD4372" w:rsidRDefault="000F1705" w:rsidP="00297DAF">
            <w:pPr>
              <w:widowControl/>
              <w:spacing w:line="580" w:lineRule="exact"/>
              <w:ind w:firstLineChars="1903" w:firstLine="4572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报名人（签名）：</w:t>
            </w:r>
          </w:p>
          <w:p w:rsidR="00FD4372" w:rsidRDefault="000F1705">
            <w:pPr>
              <w:widowControl/>
              <w:spacing w:line="580" w:lineRule="exact"/>
              <w:jc w:val="center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 xml:space="preserve">                               </w:t>
            </w: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年</w:t>
            </w: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 xml:space="preserve">   </w:t>
            </w: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月</w:t>
            </w: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 xml:space="preserve">   </w:t>
            </w: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日</w:t>
            </w:r>
          </w:p>
          <w:p w:rsidR="00FD4372" w:rsidRDefault="00FD4372" w:rsidP="00297DAF">
            <w:pPr>
              <w:widowControl/>
              <w:spacing w:line="580" w:lineRule="exact"/>
              <w:ind w:firstLineChars="2100" w:firstLine="4414"/>
              <w:jc w:val="left"/>
              <w:rPr>
                <w:rFonts w:ascii="Times New Roman" w:eastAsia="方正仿宋简体" w:hAnsi="Times New Roman" w:cs="Times New Roman"/>
                <w:b/>
                <w:kern w:val="0"/>
                <w:szCs w:val="21"/>
              </w:rPr>
            </w:pPr>
          </w:p>
        </w:tc>
      </w:tr>
      <w:tr w:rsidR="00FD4372">
        <w:tc>
          <w:tcPr>
            <w:tcW w:w="1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0F1705">
            <w:pPr>
              <w:widowControl/>
              <w:spacing w:line="580" w:lineRule="exact"/>
              <w:jc w:val="center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所在单位</w:t>
            </w:r>
          </w:p>
          <w:p w:rsidR="00FD4372" w:rsidRDefault="000F1705">
            <w:pPr>
              <w:widowControl/>
              <w:spacing w:line="580" w:lineRule="exact"/>
              <w:jc w:val="center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意见</w:t>
            </w:r>
          </w:p>
        </w:tc>
        <w:tc>
          <w:tcPr>
            <w:tcW w:w="775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:rsidR="00FD4372" w:rsidRDefault="000F1705">
            <w:pPr>
              <w:widowControl/>
              <w:spacing w:line="580" w:lineRule="exact"/>
              <w:jc w:val="left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  <w:t> </w:t>
            </w:r>
          </w:p>
          <w:p w:rsidR="00FD4372" w:rsidRDefault="00FD4372" w:rsidP="00297DAF">
            <w:pPr>
              <w:widowControl/>
              <w:spacing w:line="580" w:lineRule="exact"/>
              <w:ind w:firstLineChars="2000" w:firstLine="4805"/>
              <w:jc w:val="left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</w:p>
          <w:p w:rsidR="00FD4372" w:rsidRDefault="00FD4372">
            <w:pPr>
              <w:widowControl/>
              <w:spacing w:line="580" w:lineRule="exact"/>
              <w:jc w:val="left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</w:p>
          <w:p w:rsidR="00FD4372" w:rsidRDefault="000F1705">
            <w:pPr>
              <w:widowControl/>
              <w:spacing w:line="580" w:lineRule="exact"/>
              <w:jc w:val="left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 xml:space="preserve">                                         </w:t>
            </w: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（公章）</w:t>
            </w:r>
          </w:p>
          <w:p w:rsidR="00FD4372" w:rsidRDefault="000F1705" w:rsidP="00297DAF">
            <w:pPr>
              <w:widowControl/>
              <w:spacing w:line="580" w:lineRule="exact"/>
              <w:ind w:firstLineChars="2000" w:firstLine="4805"/>
              <w:jc w:val="left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 xml:space="preserve">    </w:t>
            </w: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年</w:t>
            </w: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 xml:space="preserve">  </w:t>
            </w: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月</w:t>
            </w: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 xml:space="preserve">  </w:t>
            </w: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日</w:t>
            </w:r>
          </w:p>
        </w:tc>
      </w:tr>
      <w:tr w:rsidR="00FD4372">
        <w:tc>
          <w:tcPr>
            <w:tcW w:w="1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D4372" w:rsidRDefault="000F1705">
            <w:pPr>
              <w:widowControl/>
              <w:spacing w:line="580" w:lineRule="exact"/>
              <w:jc w:val="center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  <w:t>县人才办</w:t>
            </w:r>
          </w:p>
          <w:p w:rsidR="00FD4372" w:rsidRDefault="000F1705">
            <w:pPr>
              <w:widowControl/>
              <w:spacing w:line="580" w:lineRule="exact"/>
              <w:jc w:val="center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审核意见</w:t>
            </w:r>
          </w:p>
        </w:tc>
        <w:tc>
          <w:tcPr>
            <w:tcW w:w="775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:rsidR="00FD4372" w:rsidRDefault="00FD4372">
            <w:pPr>
              <w:widowControl/>
              <w:spacing w:line="580" w:lineRule="exact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</w:p>
          <w:p w:rsidR="00FD4372" w:rsidRDefault="00FD4372" w:rsidP="00297DAF">
            <w:pPr>
              <w:widowControl/>
              <w:spacing w:line="580" w:lineRule="exact"/>
              <w:ind w:firstLineChars="300" w:firstLine="721"/>
              <w:jc w:val="center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</w:p>
          <w:p w:rsidR="00FD4372" w:rsidRDefault="00FD4372">
            <w:pPr>
              <w:pStyle w:val="Default"/>
              <w:ind w:firstLine="720"/>
            </w:pPr>
          </w:p>
          <w:p w:rsidR="00FD4372" w:rsidRDefault="000F1705" w:rsidP="00297DAF">
            <w:pPr>
              <w:widowControl/>
              <w:spacing w:line="580" w:lineRule="exact"/>
              <w:ind w:firstLineChars="300" w:firstLine="721"/>
              <w:jc w:val="center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 xml:space="preserve">                          </w:t>
            </w: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审核人（签名）：</w:t>
            </w:r>
            <w:r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  <w:t xml:space="preserve"> </w:t>
            </w:r>
          </w:p>
          <w:p w:rsidR="00FD4372" w:rsidRDefault="000F1705" w:rsidP="00297DAF">
            <w:pPr>
              <w:widowControl/>
              <w:spacing w:line="580" w:lineRule="exact"/>
              <w:ind w:firstLineChars="2196" w:firstLine="5276"/>
              <w:jc w:val="left"/>
              <w:rPr>
                <w:rFonts w:ascii="Times New Roman" w:eastAsia="方正仿宋简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年</w:t>
            </w: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 xml:space="preserve">  </w:t>
            </w: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月</w:t>
            </w: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 xml:space="preserve">  </w:t>
            </w:r>
            <w:r>
              <w:rPr>
                <w:rFonts w:ascii="Times New Roman" w:eastAsia="方正仿宋简体" w:hAnsi="Times New Roman" w:cs="Times New Roman" w:hint="eastAsia"/>
                <w:b/>
                <w:kern w:val="0"/>
                <w:sz w:val="24"/>
              </w:rPr>
              <w:t>日</w:t>
            </w:r>
          </w:p>
        </w:tc>
      </w:tr>
    </w:tbl>
    <w:p w:rsidR="00FD4372" w:rsidRDefault="000F1705">
      <w:pPr>
        <w:spacing w:line="580" w:lineRule="exact"/>
        <w:rPr>
          <w:rFonts w:ascii="Times New Roman" w:hAnsi="Times New Roman" w:cs="Times New Roman"/>
        </w:rPr>
      </w:pPr>
      <w:r>
        <w:rPr>
          <w:rFonts w:ascii="Times New Roman" w:eastAsia="方正楷体简体" w:hAnsi="方正楷体简体" w:cs="方正楷体简体" w:hint="eastAsia"/>
          <w:b/>
          <w:bCs/>
          <w:color w:val="000000"/>
          <w:sz w:val="24"/>
        </w:rPr>
        <w:t>备注：</w:t>
      </w:r>
      <w:r>
        <w:rPr>
          <w:rFonts w:ascii="Times New Roman" w:eastAsia="方正楷体简体" w:hAnsi="方正楷体简体" w:cs="方正楷体简体" w:hint="eastAsia"/>
          <w:b/>
          <w:w w:val="99"/>
          <w:sz w:val="24"/>
        </w:rPr>
        <w:t>应届毕业生、未就业人员无需填写</w:t>
      </w:r>
      <w:r>
        <w:rPr>
          <w:rFonts w:ascii="Times New Roman" w:eastAsia="方正楷体简体" w:hAnsi="Times New Roman" w:cs="方正楷体简体" w:hint="eastAsia"/>
          <w:b/>
          <w:w w:val="99"/>
          <w:sz w:val="24"/>
        </w:rPr>
        <w:t>“</w:t>
      </w:r>
      <w:r>
        <w:rPr>
          <w:rFonts w:ascii="Times New Roman" w:eastAsia="方正楷体简体" w:hAnsi="方正楷体简体" w:cs="方正楷体简体" w:hint="eastAsia"/>
          <w:b/>
          <w:w w:val="99"/>
          <w:sz w:val="24"/>
        </w:rPr>
        <w:t>所在单位意见</w:t>
      </w:r>
      <w:r>
        <w:rPr>
          <w:rFonts w:ascii="Times New Roman" w:eastAsia="方正楷体简体" w:hAnsi="Times New Roman" w:cs="方正楷体简体" w:hint="eastAsia"/>
          <w:b/>
          <w:w w:val="99"/>
          <w:sz w:val="24"/>
        </w:rPr>
        <w:t>”</w:t>
      </w:r>
      <w:r>
        <w:rPr>
          <w:rFonts w:ascii="Times New Roman" w:eastAsia="方正楷体简体" w:hAnsi="方正楷体简体" w:cs="方正楷体简体" w:hint="eastAsia"/>
          <w:b/>
          <w:w w:val="99"/>
          <w:sz w:val="24"/>
        </w:rPr>
        <w:t>和</w:t>
      </w:r>
      <w:r>
        <w:rPr>
          <w:rFonts w:ascii="Times New Roman" w:eastAsia="方正楷体简体" w:hAnsi="Times New Roman" w:cs="方正楷体简体" w:hint="eastAsia"/>
          <w:b/>
          <w:w w:val="99"/>
          <w:sz w:val="24"/>
        </w:rPr>
        <w:t>“</w:t>
      </w:r>
      <w:r>
        <w:rPr>
          <w:rFonts w:ascii="Times New Roman" w:eastAsia="方正楷体简体" w:hAnsi="方正楷体简体" w:cs="方正楷体简体" w:hint="eastAsia"/>
          <w:b/>
          <w:w w:val="99"/>
          <w:sz w:val="24"/>
        </w:rPr>
        <w:t>审核意见</w:t>
      </w:r>
      <w:r>
        <w:rPr>
          <w:rFonts w:ascii="Times New Roman" w:eastAsia="方正楷体简体" w:hAnsi="Times New Roman" w:cs="方正楷体简体" w:hint="eastAsia"/>
          <w:b/>
          <w:w w:val="99"/>
          <w:sz w:val="24"/>
        </w:rPr>
        <w:t>”</w:t>
      </w:r>
      <w:r>
        <w:rPr>
          <w:rFonts w:ascii="Times New Roman" w:eastAsia="方正楷体简体" w:hAnsi="方正楷体简体" w:cs="方正楷体简体" w:hint="eastAsia"/>
          <w:b/>
          <w:w w:val="99"/>
          <w:sz w:val="24"/>
        </w:rPr>
        <w:t>两栏。</w:t>
      </w:r>
    </w:p>
    <w:sectPr w:rsidR="00FD4372" w:rsidSect="00FD4372">
      <w:footerReference w:type="default" r:id="rId8"/>
      <w:pgSz w:w="11906" w:h="16838"/>
      <w:pgMar w:top="1985" w:right="1531" w:bottom="1871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705" w:rsidRDefault="000F1705" w:rsidP="00FD4372">
      <w:r>
        <w:separator/>
      </w:r>
    </w:p>
  </w:endnote>
  <w:endnote w:type="continuationSeparator" w:id="0">
    <w:p w:rsidR="000F1705" w:rsidRDefault="000F1705" w:rsidP="00FD43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fontKey="{DAF92D1B-49FB-4B66-87E9-8BE1A8BA39B6}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方正仿宋简体">
    <w:altName w:val="微软雅黑"/>
    <w:charset w:val="86"/>
    <w:family w:val="auto"/>
    <w:pitch w:val="default"/>
    <w:sig w:usb0="00000000" w:usb1="080E0000" w:usb2="00000000" w:usb3="00000000" w:csb0="00040000" w:csb1="00000000"/>
    <w:embedBold r:id="rId2" w:subsetted="1" w:fontKey="{374DCB89-2573-4DB0-8783-6175B919C449}"/>
  </w:font>
  <w:font w:name="方正楷体简体">
    <w:altName w:val="微软雅黑"/>
    <w:charset w:val="86"/>
    <w:family w:val="script"/>
    <w:pitch w:val="default"/>
    <w:sig w:usb0="00000000" w:usb1="080E0000" w:usb2="00000000" w:usb3="00000000" w:csb0="00040000" w:csb1="00000000"/>
    <w:embedBold r:id="rId3" w:subsetted="1" w:fontKey="{261A72F3-2106-4438-90EC-F946C1FC6D82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  <w:embedRegular r:id="rId4" w:fontKey="{ED0AAA85-137E-43BC-B65D-1C9BF97FE3E5}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372" w:rsidRDefault="00FD4372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04pt;margin-top:0;width:2in;height:2in;z-index:251659264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jHpww4AgAAb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mMenDDgCAABvBAAADgAAAAAAAAABACAAAAAfAQAAZHJzL2Uyb0RvYy54&#10;bWxQSwUGAAAAAAYABgBZAQAAyQUAAAAA&#10;" filled="f" stroked="f" strokeweight=".5pt">
          <v:textbox style="mso-fit-shape-to-text:t" inset="0,0,0,0">
            <w:txbxContent>
              <w:p w:rsidR="00FD4372" w:rsidRDefault="00FD4372">
                <w:pPr>
                  <w:pStyle w:val="a4"/>
                </w:pPr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40"/>
                  </w:rPr>
                  <w:fldChar w:fldCharType="begin"/>
                </w:r>
                <w:r w:rsidR="000F1705">
                  <w:rPr>
                    <w:rFonts w:ascii="Times New Roman" w:hAnsi="Times New Roman" w:cs="Times New Roman"/>
                    <w:b/>
                    <w:bCs/>
                    <w:sz w:val="24"/>
                    <w:szCs w:val="40"/>
                  </w:rPr>
                  <w:instrText xml:space="preserve"> PAGE  \* MERGEFORMAT </w:instrText>
                </w:r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40"/>
                  </w:rPr>
                  <w:fldChar w:fldCharType="separate"/>
                </w:r>
                <w:r w:rsidR="007632D0">
                  <w:rPr>
                    <w:rFonts w:ascii="Times New Roman" w:hAnsi="Times New Roman" w:cs="Times New Roman"/>
                    <w:b/>
                    <w:bCs/>
                    <w:noProof/>
                    <w:sz w:val="24"/>
                    <w:szCs w:val="40"/>
                  </w:rPr>
                  <w:t>- 2 -</w:t>
                </w:r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40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705" w:rsidRDefault="000F1705" w:rsidP="00FD4372">
      <w:r>
        <w:separator/>
      </w:r>
    </w:p>
  </w:footnote>
  <w:footnote w:type="continuationSeparator" w:id="0">
    <w:p w:rsidR="000F1705" w:rsidRDefault="000F1705" w:rsidP="00FD43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bordersDoNotSurroundHeader/>
  <w:bordersDoNotSurroundFooter/>
  <w:proofState w:spelling="clean"/>
  <w:trackRevisions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D35"/>
    <w:rsid w:val="00043EBE"/>
    <w:rsid w:val="00046777"/>
    <w:rsid w:val="000803A2"/>
    <w:rsid w:val="000F1705"/>
    <w:rsid w:val="0012021F"/>
    <w:rsid w:val="001A03DA"/>
    <w:rsid w:val="00276E28"/>
    <w:rsid w:val="00297DAF"/>
    <w:rsid w:val="00335C9E"/>
    <w:rsid w:val="003431ED"/>
    <w:rsid w:val="003454F2"/>
    <w:rsid w:val="00417A6D"/>
    <w:rsid w:val="004751CB"/>
    <w:rsid w:val="00521D35"/>
    <w:rsid w:val="00522A12"/>
    <w:rsid w:val="0056617A"/>
    <w:rsid w:val="005A31F0"/>
    <w:rsid w:val="006373AA"/>
    <w:rsid w:val="0065535A"/>
    <w:rsid w:val="00693F7E"/>
    <w:rsid w:val="00696BCF"/>
    <w:rsid w:val="006B115D"/>
    <w:rsid w:val="006E4527"/>
    <w:rsid w:val="00700891"/>
    <w:rsid w:val="0074098F"/>
    <w:rsid w:val="007615D7"/>
    <w:rsid w:val="007632D0"/>
    <w:rsid w:val="008C0D74"/>
    <w:rsid w:val="008F22C2"/>
    <w:rsid w:val="00935027"/>
    <w:rsid w:val="009A4A00"/>
    <w:rsid w:val="009E0088"/>
    <w:rsid w:val="009E0568"/>
    <w:rsid w:val="00A0108E"/>
    <w:rsid w:val="00A40ADF"/>
    <w:rsid w:val="00AF3912"/>
    <w:rsid w:val="00AF76C8"/>
    <w:rsid w:val="00B038E1"/>
    <w:rsid w:val="00BA50C3"/>
    <w:rsid w:val="00D0071F"/>
    <w:rsid w:val="00D15818"/>
    <w:rsid w:val="00D83352"/>
    <w:rsid w:val="00DC2CD7"/>
    <w:rsid w:val="00DD4EE0"/>
    <w:rsid w:val="00E6695A"/>
    <w:rsid w:val="00EA3375"/>
    <w:rsid w:val="00EC7410"/>
    <w:rsid w:val="00F23600"/>
    <w:rsid w:val="00F35B7C"/>
    <w:rsid w:val="00F42E6D"/>
    <w:rsid w:val="00F50C42"/>
    <w:rsid w:val="00FB06D8"/>
    <w:rsid w:val="00FD4372"/>
    <w:rsid w:val="039C66E1"/>
    <w:rsid w:val="17000E30"/>
    <w:rsid w:val="17D70389"/>
    <w:rsid w:val="19074006"/>
    <w:rsid w:val="245E4D0E"/>
    <w:rsid w:val="2483726B"/>
    <w:rsid w:val="252D1352"/>
    <w:rsid w:val="31890CE4"/>
    <w:rsid w:val="35C959F6"/>
    <w:rsid w:val="36412A19"/>
    <w:rsid w:val="387D728B"/>
    <w:rsid w:val="3C243CA1"/>
    <w:rsid w:val="3E3828A7"/>
    <w:rsid w:val="42FD0251"/>
    <w:rsid w:val="47EB4AA4"/>
    <w:rsid w:val="48B24DAB"/>
    <w:rsid w:val="49B120B8"/>
    <w:rsid w:val="4B982378"/>
    <w:rsid w:val="4F9B42AC"/>
    <w:rsid w:val="540E7CE1"/>
    <w:rsid w:val="5AF42E26"/>
    <w:rsid w:val="5E21314D"/>
    <w:rsid w:val="61C05CAE"/>
    <w:rsid w:val="65EE22D6"/>
    <w:rsid w:val="6B7E379A"/>
    <w:rsid w:val="6D390734"/>
    <w:rsid w:val="72834123"/>
    <w:rsid w:val="752864A7"/>
    <w:rsid w:val="782E29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rsid w:val="00FD437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FD4372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styleId="a3">
    <w:name w:val="Balloon Text"/>
    <w:basedOn w:val="a"/>
    <w:link w:val="Char"/>
    <w:qFormat/>
    <w:rsid w:val="00FD4372"/>
    <w:rPr>
      <w:sz w:val="18"/>
      <w:szCs w:val="18"/>
    </w:rPr>
  </w:style>
  <w:style w:type="paragraph" w:styleId="a4">
    <w:name w:val="footer"/>
    <w:basedOn w:val="a"/>
    <w:qFormat/>
    <w:rsid w:val="00FD437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FD437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rsid w:val="00FD4372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Strong"/>
    <w:basedOn w:val="a0"/>
    <w:qFormat/>
    <w:rsid w:val="00FD4372"/>
    <w:rPr>
      <w:b/>
    </w:rPr>
  </w:style>
  <w:style w:type="paragraph" w:styleId="a8">
    <w:name w:val="List Paragraph"/>
    <w:basedOn w:val="a"/>
    <w:uiPriority w:val="34"/>
    <w:qFormat/>
    <w:rsid w:val="00FD4372"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sid w:val="00FD437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131C69E-0AAB-467A-A3D5-50FF5141E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Administrator</cp:lastModifiedBy>
  <cp:revision>3</cp:revision>
  <cp:lastPrinted>2021-05-14T08:42:00Z</cp:lastPrinted>
  <dcterms:created xsi:type="dcterms:W3CDTF">2021-05-17T04:53:00Z</dcterms:created>
  <dcterms:modified xsi:type="dcterms:W3CDTF">2021-05-17T04:53:00Z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235861415_embed</vt:lpwstr>
  </property>
  <property fmtid="{D5CDD505-2E9C-101B-9397-08002B2CF9AE}" pid="4" name="ICV">
    <vt:lpwstr>21B0ACDD37084B5EA421494A8718EF80</vt:lpwstr>
  </property>
</Properties>
</file>