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ns w:id="0" w:author="Unknown" w:date="2021-04-02T13:23:00Z"/>
        </w:numPr>
        <w:spacing w:line="540" w:lineRule="exact"/>
        <w:jc w:val="left"/>
        <w:rPr>
          <w:rFonts w:hint="eastAsia" w:eastAsia="仿宋_GB2312"/>
          <w:color w:val="auto"/>
        </w:rPr>
      </w:pPr>
      <w:bookmarkStart w:id="0" w:name="_GoBack"/>
      <w:bookmarkEnd w:id="0"/>
      <w:r>
        <w:rPr>
          <w:rFonts w:hint="eastAsia" w:ascii="仿宋_GB2312" w:eastAsia="仿宋_GB2312"/>
          <w:color w:val="auto"/>
          <w:sz w:val="32"/>
          <w:szCs w:val="32"/>
        </w:rPr>
        <w:t>附件1</w:t>
      </w:r>
    </w:p>
    <w:tbl>
      <w:tblPr>
        <w:tblStyle w:val="3"/>
        <w:tblW w:w="82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394"/>
        <w:gridCol w:w="758"/>
        <w:gridCol w:w="475"/>
        <w:gridCol w:w="531"/>
        <w:gridCol w:w="505"/>
        <w:gridCol w:w="345"/>
        <w:gridCol w:w="992"/>
        <w:gridCol w:w="754"/>
        <w:gridCol w:w="176"/>
        <w:gridCol w:w="1013"/>
        <w:gridCol w:w="147"/>
        <w:gridCol w:w="481"/>
        <w:gridCol w:w="1139"/>
        <w:gridCol w:w="7"/>
        <w:gridCol w:w="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822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b/>
                <w:color w:val="auto"/>
                <w:sz w:val="36"/>
                <w:szCs w:val="36"/>
              </w:rPr>
            </w:pPr>
            <w:r>
              <w:rPr>
                <w:rFonts w:ascii="仿宋_GB2312" w:eastAsia="仿宋_GB2312"/>
                <w:b/>
                <w:color w:val="auto"/>
                <w:sz w:val="36"/>
                <w:szCs w:val="36"/>
              </w:rPr>
              <w:fldChar w:fldCharType="begin"/>
            </w:r>
            <w:r>
              <w:rPr>
                <w:rFonts w:ascii="仿宋_GB2312" w:eastAsia="仿宋_GB2312"/>
                <w:b/>
                <w:color w:val="auto"/>
                <w:sz w:val="36"/>
                <w:szCs w:val="36"/>
              </w:rPr>
              <w:instrText xml:space="preserve"> HYPERLINK "http://www.chinagwy.org/files/20170707085759_90246.doc" \t "_blank" </w:instrText>
            </w:r>
            <w:r>
              <w:rPr>
                <w:rFonts w:ascii="仿宋_GB2312" w:eastAsia="仿宋_GB2312"/>
                <w:b/>
                <w:color w:val="auto"/>
                <w:sz w:val="36"/>
                <w:szCs w:val="36"/>
              </w:rPr>
              <w:fldChar w:fldCharType="separate"/>
            </w:r>
            <w:r>
              <w:rPr>
                <w:rFonts w:hint="eastAsia" w:ascii="仿宋_GB2312" w:eastAsia="仿宋_GB2312"/>
                <w:b/>
                <w:color w:val="auto"/>
                <w:sz w:val="36"/>
                <w:szCs w:val="36"/>
              </w:rPr>
              <w:t>福建省安科院公开招聘报名登记表</w:t>
            </w:r>
            <w:r>
              <w:rPr>
                <w:rFonts w:ascii="仿宋_GB2312" w:eastAsia="仿宋_GB2312"/>
                <w:b/>
                <w:color w:val="auto"/>
                <w:sz w:val="36"/>
                <w:szCs w:val="36"/>
              </w:rPr>
              <w:fldChar w:fldCharType="end"/>
            </w:r>
          </w:p>
          <w:p>
            <w:pPr>
              <w:widowControl/>
              <w:jc w:val="center"/>
              <w:textAlignment w:val="center"/>
              <w:rPr>
                <w:rFonts w:ascii="仿宋_GB2312" w:eastAsia="仿宋_GB2312"/>
                <w:color w:val="auto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  <w:jc w:val="center"/>
        </w:trPr>
        <w:tc>
          <w:tcPr>
            <w:tcW w:w="8225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应聘岗位序号：</w:t>
            </w:r>
            <w:r>
              <w:rPr>
                <w:rFonts w:hint="eastAsia" w:ascii="宋体" w:hAnsi="宋体" w:cs="宋体"/>
                <w:color w:val="auto"/>
                <w:kern w:val="0"/>
                <w:szCs w:val="28"/>
                <w:u w:val="single"/>
              </w:rPr>
              <w:t xml:space="preserve">               </w:t>
            </w: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 xml:space="preserve"> 研究方向：</w:t>
            </w:r>
            <w:r>
              <w:rPr>
                <w:rFonts w:hint="eastAsia" w:ascii="宋体" w:hAnsi="宋体" w:cs="宋体"/>
                <w:color w:val="auto"/>
                <w:kern w:val="0"/>
                <w:szCs w:val="28"/>
                <w:u w:val="single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姓名</w:t>
            </w: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性别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出生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年月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639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一寸彩照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籍贯</w:t>
            </w: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政治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面貌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外语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水平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639" w:type="dxa"/>
            <w:gridSpan w:val="4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最高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学历</w:t>
            </w:r>
          </w:p>
        </w:tc>
        <w:tc>
          <w:tcPr>
            <w:tcW w:w="12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最高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学位</w:t>
            </w: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职务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职称</w:t>
            </w:r>
          </w:p>
        </w:tc>
        <w:tc>
          <w:tcPr>
            <w:tcW w:w="11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639" w:type="dxa"/>
            <w:gridSpan w:val="4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92" w:hRule="atLeast"/>
          <w:jc w:val="center"/>
        </w:trPr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毕业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学校</w:t>
            </w:r>
          </w:p>
        </w:tc>
        <w:tc>
          <w:tcPr>
            <w:tcW w:w="22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所学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专业</w:t>
            </w:r>
          </w:p>
        </w:tc>
        <w:tc>
          <w:tcPr>
            <w:tcW w:w="37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92" w:hRule="atLeast"/>
          <w:jc w:val="center"/>
        </w:trPr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毕业时间</w:t>
            </w:r>
          </w:p>
        </w:tc>
        <w:tc>
          <w:tcPr>
            <w:tcW w:w="22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电子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邮箱</w:t>
            </w:r>
          </w:p>
        </w:tc>
        <w:tc>
          <w:tcPr>
            <w:tcW w:w="37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92" w:hRule="atLeast"/>
          <w:jc w:val="center"/>
        </w:trPr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联系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手机</w:t>
            </w:r>
          </w:p>
        </w:tc>
        <w:tc>
          <w:tcPr>
            <w:tcW w:w="22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身份证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号码</w:t>
            </w:r>
          </w:p>
        </w:tc>
        <w:tc>
          <w:tcPr>
            <w:tcW w:w="37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92" w:hRule="atLeast"/>
          <w:jc w:val="center"/>
        </w:trPr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导师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姓名</w:t>
            </w:r>
          </w:p>
        </w:tc>
        <w:tc>
          <w:tcPr>
            <w:tcW w:w="22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3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导师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单位</w:t>
            </w:r>
          </w:p>
        </w:tc>
        <w:tc>
          <w:tcPr>
            <w:tcW w:w="37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8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论文名称</w:t>
            </w:r>
          </w:p>
        </w:tc>
        <w:tc>
          <w:tcPr>
            <w:tcW w:w="7335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77" w:hRule="atLeast"/>
          <w:jc w:val="center"/>
        </w:trPr>
        <w:tc>
          <w:tcPr>
            <w:tcW w:w="4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学习经历</w:t>
            </w:r>
          </w:p>
        </w:tc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经历</w:t>
            </w:r>
          </w:p>
        </w:tc>
        <w:tc>
          <w:tcPr>
            <w:tcW w:w="1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起止年月</w:t>
            </w:r>
          </w:p>
        </w:tc>
        <w:tc>
          <w:tcPr>
            <w:tcW w:w="2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院校名称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所学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专业</w:t>
            </w:r>
          </w:p>
        </w:tc>
        <w:tc>
          <w:tcPr>
            <w:tcW w:w="62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学制</w:t>
            </w: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64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hAns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高中</w:t>
            </w:r>
          </w:p>
          <w:p>
            <w:pPr>
              <w:widowControl/>
              <w:spacing w:line="400" w:lineRule="exact"/>
              <w:jc w:val="center"/>
              <w:textAlignment w:val="center"/>
              <w:rPr>
                <w:rFonts w:hint="eastAsia"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(中专)</w:t>
            </w:r>
          </w:p>
        </w:tc>
        <w:tc>
          <w:tcPr>
            <w:tcW w:w="1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ascii="宋体" w:hAnsi="宋体" w:cs="宋体"/>
                <w:color w:val="auto"/>
                <w:kern w:val="0"/>
                <w:szCs w:val="2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34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大专</w:t>
            </w:r>
          </w:p>
        </w:tc>
        <w:tc>
          <w:tcPr>
            <w:tcW w:w="1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ascii="宋体" w:hAnsi="宋体" w:cs="宋体"/>
                <w:color w:val="auto"/>
                <w:kern w:val="0"/>
                <w:szCs w:val="28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00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本科</w:t>
            </w:r>
          </w:p>
        </w:tc>
        <w:tc>
          <w:tcPr>
            <w:tcW w:w="1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95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硕士</w:t>
            </w:r>
          </w:p>
        </w:tc>
        <w:tc>
          <w:tcPr>
            <w:tcW w:w="1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704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博士</w:t>
            </w:r>
          </w:p>
        </w:tc>
        <w:tc>
          <w:tcPr>
            <w:tcW w:w="1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20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628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496" w:type="dxa"/>
            <w:vMerge w:val="restart"/>
            <w:tcBorders>
              <w:top w:val="single" w:color="000000" w:sz="4" w:space="0"/>
              <w:left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实习及工作经历</w:t>
            </w:r>
          </w:p>
        </w:tc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起止年月</w:t>
            </w:r>
          </w:p>
        </w:tc>
        <w:tc>
          <w:tcPr>
            <w:tcW w:w="47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实习、工作单位</w:t>
            </w:r>
          </w:p>
        </w:tc>
        <w:tc>
          <w:tcPr>
            <w:tcW w:w="17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岗位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47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7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479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7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4791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786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4791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786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4791" w:type="dxa"/>
            <w:gridSpan w:val="8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786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820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方正黑体简体" w:hAnsi="宋体" w:eastAsia="方正黑体简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个人曾获荣誉或专业成果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1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获得时间</w:t>
            </w:r>
          </w:p>
        </w:tc>
        <w:tc>
          <w:tcPr>
            <w:tcW w:w="65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cs="宋体"/>
                <w:color w:val="auto"/>
                <w:kern w:val="0"/>
                <w:szCs w:val="28"/>
              </w:rPr>
              <w:t>内容或名称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1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65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1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65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1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65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164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655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4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婚姻家庭情况</w:t>
            </w:r>
          </w:p>
        </w:tc>
        <w:tc>
          <w:tcPr>
            <w:tcW w:w="11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姓　名</w:t>
            </w:r>
          </w:p>
        </w:tc>
        <w:tc>
          <w:tcPr>
            <w:tcW w:w="1006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关系</w:t>
            </w:r>
          </w:p>
        </w:tc>
        <w:tc>
          <w:tcPr>
            <w:tcW w:w="850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出生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年月</w:t>
            </w: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职　业</w:t>
            </w:r>
          </w:p>
        </w:tc>
        <w:tc>
          <w:tcPr>
            <w:tcW w:w="3710" w:type="dxa"/>
            <w:gridSpan w:val="6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8"/>
              </w:rPr>
              <w:t>现工作单位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3710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3710" w:type="dxa"/>
            <w:gridSpan w:val="6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3710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19" w:type="dxa"/>
          <w:trHeight w:val="371" w:hRule="atLeast"/>
          <w:jc w:val="center"/>
        </w:trPr>
        <w:tc>
          <w:tcPr>
            <w:tcW w:w="49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  <w:tc>
          <w:tcPr>
            <w:tcW w:w="3710" w:type="dxa"/>
            <w:gridSpan w:val="6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Cs w:val="28"/>
              </w:rPr>
            </w:pPr>
          </w:p>
        </w:tc>
      </w:tr>
    </w:tbl>
    <w:p>
      <w:pPr>
        <w:widowControl/>
        <w:spacing w:line="360" w:lineRule="auto"/>
        <w:ind w:left="106" w:leftChars="38" w:right="80" w:firstLine="560" w:firstLineChars="200"/>
        <w:jc w:val="left"/>
        <w:rPr>
          <w:rFonts w:hint="eastAsia" w:ascii="宋体" w:hAnsi="宋体" w:cs="宋体"/>
          <w:color w:val="auto"/>
          <w:kern w:val="0"/>
          <w:szCs w:val="28"/>
          <w:lang w:val="zh-CN"/>
        </w:rPr>
      </w:pPr>
      <w:r>
        <w:rPr>
          <w:rFonts w:hint="eastAsia" w:ascii="宋体" w:hAnsi="宋体" w:cs="宋体"/>
          <w:color w:val="auto"/>
          <w:kern w:val="0"/>
          <w:szCs w:val="28"/>
          <w:lang w:val="zh-CN"/>
        </w:rPr>
        <w:t>本人保证以上所填资料真实准确，如有违事实，取消报名、聘用资格。</w:t>
      </w:r>
    </w:p>
    <w:p>
      <w:pPr>
        <w:widowControl/>
        <w:spacing w:line="360" w:lineRule="auto"/>
        <w:ind w:left="106" w:leftChars="38" w:right="80" w:firstLine="560" w:firstLineChars="200"/>
        <w:jc w:val="left"/>
        <w:rPr>
          <w:rFonts w:ascii="宋体" w:cs="宋体"/>
          <w:color w:val="auto"/>
          <w:kern w:val="0"/>
          <w:szCs w:val="28"/>
          <w:lang w:val="zh-CN"/>
        </w:rPr>
      </w:pPr>
    </w:p>
    <w:p>
      <w:r>
        <w:rPr>
          <w:rFonts w:hint="eastAsia" w:ascii="宋体" w:hAnsi="宋体" w:cs="宋体"/>
          <w:color w:val="auto"/>
          <w:kern w:val="0"/>
          <w:szCs w:val="28"/>
          <w:lang w:val="zh-CN"/>
        </w:rPr>
        <w:t>填写人签名：　　　　　　　　　　　　　　　　　</w:t>
      </w:r>
      <w:r>
        <w:rPr>
          <w:rFonts w:ascii="宋体" w:cs="宋体"/>
          <w:color w:val="auto"/>
          <w:kern w:val="0"/>
          <w:szCs w:val="28"/>
          <w:lang w:val="zh-CN"/>
        </w:rPr>
        <w:t> </w:t>
      </w:r>
      <w:r>
        <w:rPr>
          <w:rFonts w:hint="eastAsia" w:ascii="宋体" w:hAnsi="宋体" w:cs="宋体"/>
          <w:color w:val="auto"/>
          <w:kern w:val="0"/>
          <w:szCs w:val="28"/>
          <w:lang w:val="zh-CN"/>
        </w:rPr>
        <w:t>年　　月　</w:t>
      </w:r>
      <w:r>
        <w:rPr>
          <w:rFonts w:ascii="宋体" w:cs="宋体"/>
          <w:color w:val="auto"/>
          <w:kern w:val="0"/>
          <w:szCs w:val="28"/>
          <w:lang w:val="zh-CN"/>
        </w:rPr>
        <w:t> </w:t>
      </w:r>
      <w:r>
        <w:rPr>
          <w:rFonts w:hint="eastAsia" w:ascii="宋体" w:hAnsi="宋体" w:cs="宋体"/>
          <w:color w:val="auto"/>
          <w:kern w:val="0"/>
          <w:szCs w:val="28"/>
          <w:lang w:val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Unknown">
    <w15:presenceInfo w15:providerId="None" w15:userId="Unknow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70674"/>
    <w:rsid w:val="07BD4FB0"/>
    <w:rsid w:val="0CD70674"/>
    <w:rsid w:val="19E9564E"/>
    <w:rsid w:val="2B8747A1"/>
    <w:rsid w:val="31922440"/>
    <w:rsid w:val="34DF6715"/>
    <w:rsid w:val="40AE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0" w:beforeLines="0" w:beforeAutospacing="0" w:after="0" w:afterLines="0" w:afterAutospacing="0" w:line="480" w:lineRule="auto"/>
      <w:jc w:val="center"/>
      <w:outlineLvl w:val="0"/>
    </w:pPr>
    <w:rPr>
      <w:rFonts w:eastAsia="宋体" w:asciiTheme="minorAscii" w:hAnsiTheme="minorAscii"/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2021-04-25T01:05:00Z</dcterms:created>
  <dc:creator>陈芳芳</dc:creator>
  <cp:lastModifiedBy>ぺ灬cc果冻ル</cp:lastModifiedBy>
  <dcterms:modified xsi:type="dcterms:W3CDTF">2021-04-25T04:45:26Z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