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4B0" w:rsidRPr="005F101E" w:rsidRDefault="006F44B0" w:rsidP="005F101E">
      <w:pPr>
        <w:widowControl/>
        <w:spacing w:line="525" w:lineRule="atLeast"/>
        <w:jc w:val="center"/>
        <w:rPr>
          <w:rFonts w:ascii="Microsoft YaHei UI" w:eastAsia="Microsoft YaHei UI" w:hAnsi="Microsoft YaHei UI" w:cs="宋体"/>
          <w:color w:val="333333"/>
          <w:spacing w:val="8"/>
          <w:kern w:val="0"/>
          <w:sz w:val="36"/>
          <w:szCs w:val="36"/>
        </w:rPr>
      </w:pPr>
      <w:r w:rsidRPr="005F101E">
        <w:rPr>
          <w:rFonts w:ascii="黑体" w:eastAsia="黑体" w:hAnsi="黑体" w:cs="宋体" w:hint="eastAsia"/>
          <w:color w:val="000000"/>
          <w:spacing w:val="15"/>
          <w:kern w:val="0"/>
          <w:sz w:val="36"/>
          <w:szCs w:val="36"/>
        </w:rPr>
        <w:t>笔试疫情防控注意事项</w:t>
      </w:r>
    </w:p>
    <w:p w:rsidR="006F44B0" w:rsidRPr="006F44B0" w:rsidRDefault="006F44B0" w:rsidP="006F44B0">
      <w:pPr>
        <w:widowControl/>
        <w:spacing w:line="525" w:lineRule="atLeast"/>
        <w:ind w:firstLine="705"/>
        <w:jc w:val="left"/>
        <w:rPr>
          <w:rFonts w:ascii="Microsoft YaHei UI" w:eastAsia="Microsoft YaHei UI" w:hAnsi="Microsoft YaHei UI" w:cs="宋体"/>
          <w:color w:val="333333"/>
          <w:spacing w:val="8"/>
          <w:kern w:val="0"/>
          <w:sz w:val="26"/>
          <w:szCs w:val="26"/>
        </w:rPr>
      </w:pPr>
      <w:r w:rsidRPr="006F44B0">
        <w:rPr>
          <w:rFonts w:ascii="仿宋_GB2312" w:eastAsia="仿宋_GB2312" w:hAnsi="Microsoft YaHei UI" w:cs="宋体" w:hint="eastAsia"/>
          <w:color w:val="000000"/>
          <w:spacing w:val="15"/>
          <w:kern w:val="0"/>
          <w:sz w:val="32"/>
          <w:szCs w:val="32"/>
        </w:rPr>
        <w:t>为保证考生身体健康，根据我省疫情防控和《关于做好2020年全省公务员招录、事业单位公开招聘笔试工作的通知》有关规定，具体有以下几点要求：</w:t>
      </w:r>
    </w:p>
    <w:p w:rsidR="006F44B0" w:rsidRPr="006F44B0" w:rsidRDefault="006F44B0" w:rsidP="006F44B0">
      <w:pPr>
        <w:widowControl/>
        <w:spacing w:line="525" w:lineRule="atLeast"/>
        <w:ind w:firstLine="705"/>
        <w:jc w:val="left"/>
        <w:rPr>
          <w:rFonts w:ascii="Microsoft YaHei UI" w:eastAsia="Microsoft YaHei UI" w:hAnsi="Microsoft YaHei UI" w:cs="宋体"/>
          <w:color w:val="333333"/>
          <w:spacing w:val="8"/>
          <w:kern w:val="0"/>
          <w:sz w:val="26"/>
          <w:szCs w:val="26"/>
        </w:rPr>
      </w:pPr>
      <w:r w:rsidRPr="006F44B0">
        <w:rPr>
          <w:rFonts w:ascii="仿宋_GB2312" w:eastAsia="仿宋_GB2312" w:hAnsi="Microsoft YaHei UI" w:cs="宋体" w:hint="eastAsia"/>
          <w:color w:val="000000"/>
          <w:spacing w:val="15"/>
          <w:kern w:val="0"/>
          <w:sz w:val="32"/>
          <w:szCs w:val="32"/>
        </w:rPr>
        <w:t>1.考生有国（境）外旅居史</w:t>
      </w:r>
      <w:r w:rsidR="00E946DE">
        <w:rPr>
          <w:rFonts w:ascii="仿宋_GB2312" w:eastAsia="仿宋_GB2312" w:hAnsi="Microsoft YaHei UI" w:cs="宋体" w:hint="eastAsia"/>
          <w:color w:val="000000"/>
          <w:spacing w:val="15"/>
          <w:kern w:val="0"/>
          <w:sz w:val="32"/>
          <w:szCs w:val="32"/>
        </w:rPr>
        <w:t>情况</w:t>
      </w:r>
      <w:r w:rsidRPr="006F44B0">
        <w:rPr>
          <w:rFonts w:ascii="仿宋_GB2312" w:eastAsia="仿宋_GB2312" w:hAnsi="Microsoft YaHei UI" w:cs="宋体" w:hint="eastAsia"/>
          <w:color w:val="000000"/>
          <w:spacing w:val="15"/>
          <w:kern w:val="0"/>
          <w:sz w:val="32"/>
          <w:szCs w:val="32"/>
        </w:rPr>
        <w:t>的，应至少于考前28天抵达考点所在城市；来鲁前21天内有国内中、高风险地区旅居史的人员，疫情中、高风险地区本次疫情传播链首例病例确诊前21天内来鲁的人员和其他疫情重点地区来鲁的人员，应至少于考前21天前抵达考点所在城市。以上人员应至少于抵达前3天向考点所在城市有关部门对接申报，按照疫情防控有关规定，自觉接受隔离观察、健康管理和核酸检测，确认排除新冠肺炎感染可能后，方可参加考试；否则，不得参加考试。</w:t>
      </w:r>
    </w:p>
    <w:p w:rsidR="006F44B0" w:rsidRPr="005F101E" w:rsidRDefault="006F44B0" w:rsidP="006F44B0">
      <w:pPr>
        <w:widowControl/>
        <w:spacing w:line="525" w:lineRule="atLeast"/>
        <w:ind w:firstLine="705"/>
        <w:jc w:val="left"/>
        <w:rPr>
          <w:rFonts w:ascii="Microsoft YaHei UI" w:eastAsia="Microsoft YaHei UI" w:hAnsi="Microsoft YaHei UI" w:cs="宋体"/>
          <w:spacing w:val="8"/>
          <w:kern w:val="0"/>
          <w:sz w:val="26"/>
          <w:szCs w:val="26"/>
        </w:rPr>
      </w:pPr>
      <w:r w:rsidRPr="005F101E">
        <w:rPr>
          <w:rFonts w:ascii="仿宋_GB2312" w:eastAsia="仿宋_GB2312" w:hAnsi="Microsoft YaHei UI" w:cs="宋体" w:hint="eastAsia"/>
          <w:spacing w:val="15"/>
          <w:kern w:val="0"/>
          <w:sz w:val="32"/>
          <w:szCs w:val="32"/>
        </w:rPr>
        <w:t>2.考生须自考前14天至考试当天进行日常体温测量和身体健康状况监测，做到每天早、晚各进行一次体温测量并记录。</w:t>
      </w:r>
    </w:p>
    <w:p w:rsidR="006F44B0" w:rsidRPr="006F44B0" w:rsidRDefault="006F44B0" w:rsidP="006F44B0">
      <w:pPr>
        <w:widowControl/>
        <w:spacing w:line="525" w:lineRule="atLeast"/>
        <w:ind w:firstLine="705"/>
        <w:jc w:val="left"/>
        <w:rPr>
          <w:rFonts w:ascii="Microsoft YaHei UI" w:eastAsia="Microsoft YaHei UI" w:hAnsi="Microsoft YaHei UI" w:cs="宋体"/>
          <w:color w:val="333333"/>
          <w:spacing w:val="8"/>
          <w:kern w:val="0"/>
          <w:sz w:val="26"/>
          <w:szCs w:val="26"/>
        </w:rPr>
      </w:pPr>
      <w:r w:rsidRPr="006F44B0">
        <w:rPr>
          <w:rFonts w:ascii="仿宋_GB2312" w:eastAsia="仿宋_GB2312" w:hAnsi="Microsoft YaHei UI" w:cs="宋体" w:hint="eastAsia"/>
          <w:color w:val="000000"/>
          <w:spacing w:val="15"/>
          <w:kern w:val="0"/>
          <w:sz w:val="32"/>
          <w:szCs w:val="32"/>
        </w:rPr>
        <w:t>3.进入笔试考点参加笔试，应当主动出示山东省电子健康通行码（绿码）和健康管理信息采集表，并按要求主动接受体温测量。考生需符合以下条件之一，方可进入考场：（1）体温正常（未超过37.3℃），且持有山东省电子健康通行码（绿码）；</w:t>
      </w:r>
      <w:r w:rsidRPr="006F44B0">
        <w:rPr>
          <w:rFonts w:ascii="仿宋_GB2312" w:eastAsia="仿宋_GB2312" w:hAnsi="Microsoft YaHei UI" w:cs="宋体" w:hint="eastAsia"/>
          <w:color w:val="000000"/>
          <w:spacing w:val="15"/>
          <w:kern w:val="0"/>
          <w:sz w:val="32"/>
          <w:szCs w:val="32"/>
        </w:rPr>
        <w:lastRenderedPageBreak/>
        <w:t>（2）持非绿码的考生，须提供笔试前14天内的2次间隔24小时以上的核酸检测阴性报告，其中1次为考前48小时内的核酸检测阴性报告。</w:t>
      </w:r>
    </w:p>
    <w:p w:rsidR="006F44B0" w:rsidRPr="006F44B0" w:rsidRDefault="006F44B0" w:rsidP="006F44B0">
      <w:pPr>
        <w:widowControl/>
        <w:spacing w:line="525" w:lineRule="atLeast"/>
        <w:ind w:firstLine="705"/>
        <w:jc w:val="left"/>
        <w:rPr>
          <w:rFonts w:ascii="Microsoft YaHei UI" w:eastAsia="Microsoft YaHei UI" w:hAnsi="Microsoft YaHei UI" w:cs="宋体"/>
          <w:color w:val="333333"/>
          <w:spacing w:val="8"/>
          <w:kern w:val="0"/>
          <w:sz w:val="26"/>
          <w:szCs w:val="26"/>
        </w:rPr>
      </w:pPr>
      <w:r w:rsidRPr="003C14F2">
        <w:rPr>
          <w:rFonts w:ascii="仿宋_GB2312" w:eastAsia="仿宋_GB2312" w:hAnsi="Microsoft YaHei UI" w:cs="宋体" w:hint="eastAsia"/>
          <w:spacing w:val="15"/>
          <w:kern w:val="0"/>
          <w:sz w:val="32"/>
          <w:szCs w:val="32"/>
        </w:rPr>
        <w:t>4.无法提供健康证明的，以及经专业人员确认未排除新型冠状病毒肺炎及身体不适的考生，不得进入考场。上述人员自</w:t>
      </w:r>
      <w:del w:id="0" w:author="User" w:date="2021-03-09T14:55:00Z">
        <w:r w:rsidR="00E6058B" w:rsidDel="001A36DE">
          <w:rPr>
            <w:rFonts w:ascii="仿宋_GB2312" w:eastAsia="仿宋_GB2312" w:hAnsi="Microsoft YaHei UI" w:cs="宋体" w:hint="eastAsia"/>
            <w:spacing w:val="15"/>
            <w:kern w:val="0"/>
            <w:sz w:val="32"/>
            <w:szCs w:val="32"/>
          </w:rPr>
          <w:delText>12</w:delText>
        </w:r>
      </w:del>
      <w:ins w:id="1" w:author="User" w:date="2021-03-09T14:55:00Z">
        <w:r w:rsidR="001A36DE">
          <w:rPr>
            <w:rFonts w:ascii="仿宋_GB2312" w:eastAsia="仿宋_GB2312" w:hAnsi="Microsoft YaHei UI" w:cs="宋体" w:hint="eastAsia"/>
            <w:spacing w:val="15"/>
            <w:kern w:val="0"/>
            <w:sz w:val="32"/>
            <w:szCs w:val="32"/>
          </w:rPr>
          <w:t>3</w:t>
        </w:r>
      </w:ins>
      <w:r w:rsidRPr="003C14F2">
        <w:rPr>
          <w:rFonts w:ascii="仿宋_GB2312" w:eastAsia="仿宋_GB2312" w:hAnsi="Microsoft YaHei UI" w:cs="宋体" w:hint="eastAsia"/>
          <w:spacing w:val="15"/>
          <w:kern w:val="0"/>
          <w:sz w:val="32"/>
          <w:szCs w:val="32"/>
        </w:rPr>
        <w:t>月</w:t>
      </w:r>
      <w:del w:id="2" w:author="User" w:date="2021-03-09T14:56:00Z">
        <w:r w:rsidR="00E6058B" w:rsidDel="001A36DE">
          <w:rPr>
            <w:rFonts w:ascii="仿宋_GB2312" w:eastAsia="仿宋_GB2312" w:hAnsi="Microsoft YaHei UI" w:cs="宋体" w:hint="eastAsia"/>
            <w:spacing w:val="15"/>
            <w:kern w:val="0"/>
            <w:sz w:val="32"/>
            <w:szCs w:val="32"/>
          </w:rPr>
          <w:delText>18</w:delText>
        </w:r>
      </w:del>
      <w:ins w:id="3" w:author="User" w:date="2021-03-09T14:56:00Z">
        <w:r w:rsidR="001A36DE">
          <w:rPr>
            <w:rFonts w:ascii="仿宋_GB2312" w:eastAsia="仿宋_GB2312" w:hAnsi="Microsoft YaHei UI" w:cs="宋体" w:hint="eastAsia"/>
            <w:spacing w:val="15"/>
            <w:kern w:val="0"/>
            <w:sz w:val="32"/>
            <w:szCs w:val="32"/>
          </w:rPr>
          <w:t>27</w:t>
        </w:r>
      </w:ins>
      <w:r w:rsidRPr="003C14F2">
        <w:rPr>
          <w:rFonts w:ascii="仿宋_GB2312" w:eastAsia="仿宋_GB2312" w:hAnsi="Microsoft YaHei UI" w:cs="宋体" w:hint="eastAsia"/>
          <w:spacing w:val="15"/>
          <w:kern w:val="0"/>
          <w:sz w:val="32"/>
          <w:szCs w:val="32"/>
        </w:rPr>
        <w:t>日起，可联系青岛人才在线服务管理有限公司</w:t>
      </w:r>
      <w:r w:rsidRPr="006F44B0">
        <w:rPr>
          <w:rFonts w:ascii="仿宋_GB2312" w:eastAsia="仿宋_GB2312" w:hAnsi="Microsoft YaHei UI" w:cs="宋体" w:hint="eastAsia"/>
          <w:color w:val="000000"/>
          <w:spacing w:val="15"/>
          <w:kern w:val="0"/>
          <w:sz w:val="32"/>
          <w:szCs w:val="32"/>
        </w:rPr>
        <w:t>（青岛市市北区台柳路179号1212室）办理考试退费手续。</w:t>
      </w:r>
      <w:bookmarkStart w:id="4" w:name="_GoBack"/>
      <w:bookmarkEnd w:id="4"/>
    </w:p>
    <w:p w:rsidR="006F44B0" w:rsidRPr="006F44B0" w:rsidRDefault="006F44B0" w:rsidP="006F44B0">
      <w:pPr>
        <w:widowControl/>
        <w:spacing w:line="525" w:lineRule="atLeast"/>
        <w:ind w:firstLine="675"/>
        <w:jc w:val="left"/>
        <w:rPr>
          <w:rFonts w:ascii="Microsoft YaHei UI" w:eastAsia="Microsoft YaHei UI" w:hAnsi="Microsoft YaHei UI" w:cs="宋体"/>
          <w:color w:val="333333"/>
          <w:spacing w:val="8"/>
          <w:kern w:val="0"/>
          <w:sz w:val="26"/>
          <w:szCs w:val="26"/>
        </w:rPr>
      </w:pPr>
      <w:r w:rsidRPr="006F44B0">
        <w:rPr>
          <w:rFonts w:ascii="仿宋_GB2312" w:eastAsia="仿宋_GB2312" w:hAnsi="Microsoft YaHei UI" w:cs="宋体" w:hint="eastAsia"/>
          <w:color w:val="000000"/>
          <w:spacing w:val="15"/>
          <w:kern w:val="0"/>
          <w:sz w:val="32"/>
          <w:szCs w:val="32"/>
        </w:rPr>
        <w:t>5.请考生注意个人防护，自备一次性医用外科口罩，除核验考生身份时按要求及时摘戴口罩外，进入笔试考点、参加笔试应当全程佩戴口罩。</w:t>
      </w:r>
    </w:p>
    <w:p w:rsidR="006F44B0" w:rsidRPr="006F44B0" w:rsidRDefault="006F44B0" w:rsidP="006F44B0">
      <w:pPr>
        <w:widowControl/>
        <w:spacing w:line="525" w:lineRule="atLeast"/>
        <w:ind w:firstLine="675"/>
        <w:jc w:val="left"/>
        <w:rPr>
          <w:rFonts w:ascii="Microsoft YaHei UI" w:eastAsia="Microsoft YaHei UI" w:hAnsi="Microsoft YaHei UI" w:cs="宋体"/>
          <w:color w:val="333333"/>
          <w:spacing w:val="8"/>
          <w:kern w:val="0"/>
          <w:sz w:val="26"/>
          <w:szCs w:val="26"/>
        </w:rPr>
      </w:pPr>
      <w:r w:rsidRPr="006F44B0">
        <w:rPr>
          <w:rFonts w:ascii="仿宋_GB2312" w:eastAsia="仿宋_GB2312" w:hAnsi="Microsoft YaHei UI" w:cs="宋体" w:hint="eastAsia"/>
          <w:color w:val="000000"/>
          <w:spacing w:val="15"/>
          <w:kern w:val="0"/>
          <w:sz w:val="32"/>
          <w:szCs w:val="32"/>
        </w:rPr>
        <w:t>届时，根据疫情防控形势和专家研判意见，对以上要求适时再做调整。请广大考生近期注意做好自我健康管理，以免影响考试。凡违反我省常态化疫情防控有关规定，隐瞒、虚报旅居史、接触史、健康状况等疫情防控重点信息的，将依法依规追究责任。</w:t>
      </w:r>
    </w:p>
    <w:p w:rsidR="006F44B0" w:rsidRDefault="006F44B0" w:rsidP="0095285E">
      <w:pPr>
        <w:pStyle w:val="a3"/>
        <w:spacing w:before="0" w:beforeAutospacing="0" w:after="0" w:afterAutospacing="0" w:line="525" w:lineRule="atLeast"/>
        <w:jc w:val="center"/>
        <w:rPr>
          <w:rStyle w:val="a4"/>
          <w:color w:val="000000"/>
          <w:spacing w:val="8"/>
          <w:sz w:val="44"/>
          <w:szCs w:val="44"/>
        </w:rPr>
      </w:pPr>
    </w:p>
    <w:p w:rsidR="006F44B0" w:rsidRDefault="006F44B0" w:rsidP="0095285E">
      <w:pPr>
        <w:pStyle w:val="a3"/>
        <w:spacing w:before="0" w:beforeAutospacing="0" w:after="0" w:afterAutospacing="0" w:line="525" w:lineRule="atLeast"/>
        <w:jc w:val="center"/>
        <w:rPr>
          <w:rStyle w:val="a4"/>
          <w:color w:val="000000"/>
          <w:spacing w:val="8"/>
          <w:sz w:val="44"/>
          <w:szCs w:val="44"/>
        </w:rPr>
      </w:pPr>
    </w:p>
    <w:p w:rsidR="006F44B0" w:rsidRDefault="006F44B0" w:rsidP="0095285E">
      <w:pPr>
        <w:pStyle w:val="a3"/>
        <w:spacing w:before="0" w:beforeAutospacing="0" w:after="0" w:afterAutospacing="0" w:line="525" w:lineRule="atLeast"/>
        <w:jc w:val="center"/>
        <w:rPr>
          <w:rStyle w:val="a4"/>
          <w:color w:val="000000"/>
          <w:spacing w:val="8"/>
          <w:sz w:val="44"/>
          <w:szCs w:val="44"/>
        </w:rPr>
      </w:pPr>
    </w:p>
    <w:p w:rsidR="006F44B0" w:rsidRDefault="006F44B0" w:rsidP="0095285E">
      <w:pPr>
        <w:pStyle w:val="a3"/>
        <w:spacing w:before="0" w:beforeAutospacing="0" w:after="0" w:afterAutospacing="0" w:line="525" w:lineRule="atLeast"/>
        <w:jc w:val="center"/>
        <w:rPr>
          <w:rStyle w:val="a4"/>
          <w:color w:val="000000"/>
          <w:spacing w:val="8"/>
          <w:sz w:val="44"/>
          <w:szCs w:val="44"/>
        </w:rPr>
      </w:pPr>
    </w:p>
    <w:p w:rsidR="006F44B0" w:rsidRDefault="006F44B0" w:rsidP="0095285E">
      <w:pPr>
        <w:pStyle w:val="a3"/>
        <w:spacing w:before="0" w:beforeAutospacing="0" w:after="0" w:afterAutospacing="0" w:line="525" w:lineRule="atLeast"/>
        <w:jc w:val="center"/>
        <w:rPr>
          <w:rStyle w:val="a4"/>
          <w:color w:val="000000"/>
          <w:spacing w:val="8"/>
          <w:sz w:val="44"/>
          <w:szCs w:val="44"/>
        </w:rPr>
      </w:pPr>
    </w:p>
    <w:p w:rsidR="006F44B0" w:rsidRDefault="006F44B0" w:rsidP="0095285E">
      <w:pPr>
        <w:pStyle w:val="a3"/>
        <w:spacing w:before="0" w:beforeAutospacing="0" w:after="0" w:afterAutospacing="0" w:line="525" w:lineRule="atLeast"/>
        <w:jc w:val="center"/>
        <w:rPr>
          <w:rStyle w:val="a4"/>
          <w:color w:val="000000"/>
          <w:spacing w:val="8"/>
          <w:sz w:val="44"/>
          <w:szCs w:val="44"/>
        </w:rPr>
      </w:pPr>
    </w:p>
    <w:p w:rsidR="0095285E" w:rsidRPr="005F101E" w:rsidRDefault="0095285E" w:rsidP="005F101E">
      <w:pPr>
        <w:widowControl/>
        <w:spacing w:line="525" w:lineRule="atLeast"/>
        <w:jc w:val="center"/>
        <w:rPr>
          <w:rFonts w:ascii="黑体" w:eastAsia="黑体" w:hAnsi="黑体" w:cs="宋体"/>
          <w:color w:val="000000"/>
          <w:spacing w:val="15"/>
          <w:kern w:val="0"/>
          <w:sz w:val="36"/>
          <w:szCs w:val="36"/>
        </w:rPr>
      </w:pPr>
      <w:r w:rsidRPr="005F101E">
        <w:rPr>
          <w:rFonts w:ascii="黑体" w:eastAsia="黑体" w:hAnsi="黑体" w:cs="宋体" w:hint="eastAsia"/>
          <w:bCs/>
          <w:spacing w:val="15"/>
          <w:kern w:val="0"/>
          <w:sz w:val="36"/>
          <w:szCs w:val="36"/>
        </w:rPr>
        <w:lastRenderedPageBreak/>
        <w:t>关于山东省电子健康通行码申领使用、查询疫情风险等级等有关问题的说明</w:t>
      </w:r>
    </w:p>
    <w:p w:rsidR="0095285E" w:rsidRDefault="0095285E" w:rsidP="0095285E">
      <w:pPr>
        <w:pStyle w:val="a3"/>
        <w:spacing w:before="0" w:beforeAutospacing="0" w:after="0" w:afterAutospacing="0" w:line="525" w:lineRule="atLeast"/>
        <w:ind w:firstLine="645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</w:p>
    <w:p w:rsidR="0095285E" w:rsidRDefault="0095285E" w:rsidP="0095285E">
      <w:pPr>
        <w:pStyle w:val="a3"/>
        <w:spacing w:before="0" w:beforeAutospacing="0" w:after="0" w:afterAutospacing="0" w:line="525" w:lineRule="atLeast"/>
        <w:ind w:firstLine="645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黑体" w:eastAsia="黑体" w:hAnsi="黑体" w:hint="eastAsia"/>
          <w:color w:val="000000"/>
          <w:spacing w:val="8"/>
          <w:sz w:val="32"/>
          <w:szCs w:val="32"/>
        </w:rPr>
        <w:t>一、如何申请办理和使用山东省电子健康通行码</w:t>
      </w:r>
    </w:p>
    <w:p w:rsidR="0095285E" w:rsidRDefault="0095285E" w:rsidP="0095285E">
      <w:pPr>
        <w:pStyle w:val="a3"/>
        <w:spacing w:before="0" w:beforeAutospacing="0" w:after="0" w:afterAutospacing="0" w:line="525" w:lineRule="atLeast"/>
        <w:ind w:firstLine="645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32"/>
          <w:szCs w:val="32"/>
        </w:rPr>
        <w:t>山东省电子健康通行码可通过三种途径办理。一是微信关注“健康山东服务号”微信公众号，进入“防疫专区”办理；二是下载“爱山东”APP，进入首页“热点应用”办理；三是支付宝首页搜索“山东健康通行卡”办理。经实名认证后，填写申报信息获取“山东省电子健康通行码”。其中：</w:t>
      </w:r>
    </w:p>
    <w:p w:rsidR="0095285E" w:rsidRDefault="0095285E" w:rsidP="0095285E">
      <w:pPr>
        <w:pStyle w:val="a3"/>
        <w:spacing w:before="0" w:beforeAutospacing="0" w:after="0" w:afterAutospacing="0" w:line="525" w:lineRule="atLeast"/>
        <w:ind w:firstLine="645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32"/>
          <w:szCs w:val="32"/>
        </w:rPr>
        <w:t>1.山东省居民可直接点击“健康通行卡”栏目，选中“通行码申请”，按照提示，仅需填写姓名、证件类型、证件号码、手机号码、国籍（地区）、居住地址、14天内接触史7项基本信息，并作出承诺后，即可领取健康通行码。</w:t>
      </w:r>
    </w:p>
    <w:p w:rsidR="0095285E" w:rsidRDefault="0095285E" w:rsidP="0095285E">
      <w:pPr>
        <w:pStyle w:val="a3"/>
        <w:spacing w:before="0" w:beforeAutospacing="0" w:after="0" w:afterAutospacing="0" w:line="525" w:lineRule="atLeast"/>
        <w:ind w:firstLine="645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32"/>
          <w:szCs w:val="32"/>
        </w:rPr>
        <w:t>2.外省来鲁（返鲁）人员，到达我省后须通过“来鲁申报”模块转码为山东省健康通行码，持绿码一律通行。</w:t>
      </w:r>
    </w:p>
    <w:p w:rsidR="0095285E" w:rsidRDefault="0095285E" w:rsidP="0095285E">
      <w:pPr>
        <w:pStyle w:val="a3"/>
        <w:spacing w:before="0" w:beforeAutospacing="0" w:after="0" w:afterAutospacing="0" w:line="525" w:lineRule="atLeast"/>
        <w:ind w:firstLine="645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32"/>
          <w:szCs w:val="32"/>
        </w:rPr>
        <w:t>3.自境外入鲁（返鲁）人员隔离期满后，经检测合格的通过“来鲁申报”模块申领健康通行码，经大数据比对自动赋码。</w:t>
      </w:r>
    </w:p>
    <w:p w:rsidR="0095285E" w:rsidRDefault="0095285E" w:rsidP="0095285E">
      <w:pPr>
        <w:pStyle w:val="a3"/>
        <w:spacing w:before="0" w:beforeAutospacing="0" w:after="0" w:afterAutospacing="0" w:line="525" w:lineRule="atLeast"/>
        <w:ind w:firstLine="645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32"/>
          <w:szCs w:val="32"/>
        </w:rPr>
        <w:lastRenderedPageBreak/>
        <w:t>省外考生山东省电子健康通行码（绿码）转换有问题的，可拨打咨询电话0531-67605180或0531-12345。</w:t>
      </w:r>
    </w:p>
    <w:p w:rsidR="0095285E" w:rsidRDefault="0095285E" w:rsidP="0095285E">
      <w:pPr>
        <w:pStyle w:val="a3"/>
        <w:spacing w:before="0" w:beforeAutospacing="0" w:after="0" w:afterAutospacing="0" w:line="525" w:lineRule="atLeast"/>
        <w:ind w:firstLine="645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黑体" w:eastAsia="黑体" w:hAnsi="黑体" w:hint="eastAsia"/>
          <w:color w:val="000000"/>
          <w:spacing w:val="8"/>
          <w:sz w:val="32"/>
          <w:szCs w:val="32"/>
        </w:rPr>
        <w:t>二、中、高风险等疫情重点地区流入人员管理有关规定</w:t>
      </w:r>
    </w:p>
    <w:p w:rsidR="0095285E" w:rsidRDefault="0095285E" w:rsidP="0095285E">
      <w:pPr>
        <w:pStyle w:val="a3"/>
        <w:spacing w:before="0" w:beforeAutospacing="0" w:after="0" w:afterAutospacing="0" w:line="525" w:lineRule="atLeast"/>
        <w:ind w:firstLine="645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32"/>
          <w:szCs w:val="32"/>
        </w:rPr>
        <w:t>按照规定，自省外中、高风险等疫情重点地区来鲁人员至少于抵达前3天向流入地所在村居（社区）报告流入人员姓名、联系方式、时间、交通方式、健康状况等信息。中、高风险等疫情重点地区来鲁的人员纳入当地疫情防控体系，按照有关要求进行集中（居家）隔离观察、健康管理和核酸检测，具体要求请联系各相关区市疾控部门。</w:t>
      </w:r>
    </w:p>
    <w:p w:rsidR="0095285E" w:rsidRDefault="0095285E" w:rsidP="0095285E">
      <w:pPr>
        <w:pStyle w:val="a3"/>
        <w:spacing w:before="0" w:beforeAutospacing="0" w:after="0" w:afterAutospacing="0" w:line="525" w:lineRule="atLeast"/>
        <w:ind w:firstLine="645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黑体" w:eastAsia="黑体" w:hAnsi="黑体" w:hint="eastAsia"/>
          <w:color w:val="000000"/>
          <w:spacing w:val="8"/>
          <w:sz w:val="32"/>
          <w:szCs w:val="32"/>
        </w:rPr>
        <w:t>三、如何查询所在地区的疫情风险等级</w:t>
      </w:r>
    </w:p>
    <w:p w:rsidR="0095285E" w:rsidRDefault="0095285E" w:rsidP="0095285E">
      <w:pPr>
        <w:pStyle w:val="a3"/>
        <w:spacing w:before="0" w:beforeAutospacing="0" w:after="0" w:afterAutospacing="0" w:line="525" w:lineRule="atLeast"/>
        <w:ind w:firstLine="645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32"/>
          <w:szCs w:val="32"/>
        </w:rPr>
        <w:t>可使用“国务院客户端”微信小程序点击“疫情风险查询”，或在微信小程序中搜索“疫情风险等级查询”，或登陆http://bmfw.www.gov.cn/yqfxdjcx/index.html，选择查询地区即可了解该地的疫情风险等级。</w:t>
      </w:r>
    </w:p>
    <w:p w:rsidR="0095285E" w:rsidRDefault="0095285E" w:rsidP="0095285E">
      <w:pPr>
        <w:pStyle w:val="a3"/>
        <w:spacing w:before="0" w:beforeAutospacing="0" w:after="0" w:afterAutospacing="0" w:line="525" w:lineRule="atLeast"/>
        <w:ind w:firstLine="645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黑体" w:eastAsia="黑体" w:hAnsi="黑体" w:hint="eastAsia"/>
          <w:color w:val="000000"/>
          <w:spacing w:val="8"/>
          <w:sz w:val="32"/>
          <w:szCs w:val="32"/>
        </w:rPr>
        <w:t>四、市、区（市）疾控部门联系方式</w:t>
      </w:r>
    </w:p>
    <w:p w:rsidR="0095285E" w:rsidRDefault="0095285E" w:rsidP="0095285E">
      <w:pPr>
        <w:pStyle w:val="a3"/>
        <w:spacing w:before="0" w:beforeAutospacing="0" w:after="0" w:afterAutospacing="0" w:line="525" w:lineRule="atLeast"/>
        <w:ind w:firstLine="645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32"/>
          <w:szCs w:val="32"/>
        </w:rPr>
        <w:t>青岛市0532-85661011</w:t>
      </w:r>
    </w:p>
    <w:p w:rsidR="0095285E" w:rsidRDefault="0095285E" w:rsidP="0095285E">
      <w:pPr>
        <w:pStyle w:val="a3"/>
        <w:spacing w:before="0" w:beforeAutospacing="0" w:after="0" w:afterAutospacing="0" w:line="525" w:lineRule="atLeast"/>
        <w:ind w:firstLine="645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32"/>
          <w:szCs w:val="32"/>
        </w:rPr>
        <w:t>市南区0532-82626576</w:t>
      </w:r>
    </w:p>
    <w:p w:rsidR="0095285E" w:rsidRDefault="0095285E" w:rsidP="0095285E">
      <w:pPr>
        <w:pStyle w:val="a3"/>
        <w:spacing w:before="0" w:beforeAutospacing="0" w:after="0" w:afterAutospacing="0" w:line="525" w:lineRule="atLeast"/>
        <w:ind w:firstLine="645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32"/>
          <w:szCs w:val="32"/>
        </w:rPr>
        <w:t>市北区0532-82817955</w:t>
      </w:r>
    </w:p>
    <w:p w:rsidR="0095285E" w:rsidRDefault="0095285E" w:rsidP="0095285E">
      <w:pPr>
        <w:pStyle w:val="a3"/>
        <w:spacing w:before="0" w:beforeAutospacing="0" w:after="0" w:afterAutospacing="0" w:line="525" w:lineRule="atLeast"/>
        <w:ind w:firstLine="645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32"/>
          <w:szCs w:val="32"/>
        </w:rPr>
        <w:t>李沧区0532-87896401</w:t>
      </w:r>
    </w:p>
    <w:p w:rsidR="0095285E" w:rsidRDefault="0095285E" w:rsidP="0095285E">
      <w:pPr>
        <w:pStyle w:val="a3"/>
        <w:spacing w:before="0" w:beforeAutospacing="0" w:after="0" w:afterAutospacing="0" w:line="525" w:lineRule="atLeast"/>
        <w:ind w:firstLine="645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32"/>
          <w:szCs w:val="32"/>
        </w:rPr>
        <w:lastRenderedPageBreak/>
        <w:t>崂山区0532-66711322</w:t>
      </w:r>
    </w:p>
    <w:p w:rsidR="0095285E" w:rsidRDefault="0095285E" w:rsidP="0095285E">
      <w:pPr>
        <w:pStyle w:val="a3"/>
        <w:spacing w:before="0" w:beforeAutospacing="0" w:after="0" w:afterAutospacing="0" w:line="525" w:lineRule="atLeast"/>
        <w:ind w:firstLine="645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32"/>
          <w:szCs w:val="32"/>
        </w:rPr>
        <w:t>城阳区0532-87868062</w:t>
      </w:r>
    </w:p>
    <w:p w:rsidR="0095285E" w:rsidRDefault="0095285E" w:rsidP="0095285E">
      <w:pPr>
        <w:pStyle w:val="a3"/>
        <w:spacing w:before="0" w:beforeAutospacing="0" w:after="0" w:afterAutospacing="0" w:line="525" w:lineRule="atLeast"/>
        <w:ind w:firstLine="645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32"/>
          <w:szCs w:val="32"/>
        </w:rPr>
        <w:t>青西新区0532-86163110</w:t>
      </w:r>
    </w:p>
    <w:p w:rsidR="0095285E" w:rsidRDefault="0095285E" w:rsidP="0095285E">
      <w:pPr>
        <w:pStyle w:val="a3"/>
        <w:spacing w:before="0" w:beforeAutospacing="0" w:after="0" w:afterAutospacing="0" w:line="525" w:lineRule="atLeast"/>
        <w:ind w:firstLine="645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32"/>
          <w:szCs w:val="32"/>
        </w:rPr>
        <w:t>胶州市0532-87212552</w:t>
      </w:r>
    </w:p>
    <w:p w:rsidR="0095285E" w:rsidRDefault="0095285E" w:rsidP="0095285E">
      <w:pPr>
        <w:pStyle w:val="a3"/>
        <w:spacing w:before="0" w:beforeAutospacing="0" w:after="0" w:afterAutospacing="0" w:line="525" w:lineRule="atLeast"/>
        <w:ind w:firstLine="645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32"/>
          <w:szCs w:val="32"/>
        </w:rPr>
        <w:t>即墨区0532-88525190</w:t>
      </w:r>
    </w:p>
    <w:p w:rsidR="0095285E" w:rsidRDefault="0095285E" w:rsidP="0095285E">
      <w:pPr>
        <w:pStyle w:val="a3"/>
        <w:spacing w:before="0" w:beforeAutospacing="0" w:after="0" w:afterAutospacing="0" w:line="525" w:lineRule="atLeast"/>
        <w:ind w:firstLine="645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32"/>
          <w:szCs w:val="32"/>
        </w:rPr>
        <w:t>平度市0532-88329430</w:t>
      </w:r>
    </w:p>
    <w:p w:rsidR="0095285E" w:rsidRDefault="0095285E" w:rsidP="0095285E">
      <w:pPr>
        <w:pStyle w:val="a3"/>
        <w:spacing w:before="0" w:beforeAutospacing="0" w:after="0" w:afterAutospacing="0" w:line="525" w:lineRule="atLeast"/>
        <w:ind w:firstLine="645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仿宋_GB2312" w:eastAsia="仿宋_GB2312" w:hAnsi="Microsoft YaHei UI" w:hint="eastAsia"/>
          <w:color w:val="000000"/>
          <w:spacing w:val="8"/>
          <w:sz w:val="32"/>
          <w:szCs w:val="32"/>
        </w:rPr>
        <w:t>莱西市0532-88499800</w:t>
      </w:r>
    </w:p>
    <w:p w:rsidR="00DB672A" w:rsidRPr="0095285E" w:rsidRDefault="00DB672A"/>
    <w:sectPr w:rsidR="00DB672A" w:rsidRPr="009528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9BC" w:rsidRDefault="00AE59BC" w:rsidP="006F44B0">
      <w:r>
        <w:separator/>
      </w:r>
    </w:p>
  </w:endnote>
  <w:endnote w:type="continuationSeparator" w:id="0">
    <w:p w:rsidR="00AE59BC" w:rsidRDefault="00AE59BC" w:rsidP="006F4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9BC" w:rsidRDefault="00AE59BC" w:rsidP="006F44B0">
      <w:r>
        <w:separator/>
      </w:r>
    </w:p>
  </w:footnote>
  <w:footnote w:type="continuationSeparator" w:id="0">
    <w:p w:rsidR="00AE59BC" w:rsidRDefault="00AE59BC" w:rsidP="006F44B0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198"/>
    <w:rsid w:val="00172198"/>
    <w:rsid w:val="001A36DE"/>
    <w:rsid w:val="001C47C3"/>
    <w:rsid w:val="003C14F2"/>
    <w:rsid w:val="00554661"/>
    <w:rsid w:val="005F09F7"/>
    <w:rsid w:val="005F101E"/>
    <w:rsid w:val="006F44B0"/>
    <w:rsid w:val="007A5C7D"/>
    <w:rsid w:val="008B4001"/>
    <w:rsid w:val="0095285E"/>
    <w:rsid w:val="009D377E"/>
    <w:rsid w:val="00AE59BC"/>
    <w:rsid w:val="00C67376"/>
    <w:rsid w:val="00C81EF8"/>
    <w:rsid w:val="00DB672A"/>
    <w:rsid w:val="00E6058B"/>
    <w:rsid w:val="00E946DE"/>
    <w:rsid w:val="00F6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F2DDDD8-E185-4F9B-BC0B-A641C883E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28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5285E"/>
    <w:rPr>
      <w:b/>
      <w:bCs/>
    </w:rPr>
  </w:style>
  <w:style w:type="paragraph" w:styleId="a5">
    <w:name w:val="header"/>
    <w:basedOn w:val="a"/>
    <w:link w:val="Char"/>
    <w:uiPriority w:val="99"/>
    <w:unhideWhenUsed/>
    <w:rsid w:val="006F44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F44B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F44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F44B0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5F101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F10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1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5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qdfy</dc:creator>
  <cp:keywords/>
  <dc:description/>
  <cp:lastModifiedBy>User</cp:lastModifiedBy>
  <cp:revision>12</cp:revision>
  <cp:lastPrinted>2020-07-01T03:52:00Z</cp:lastPrinted>
  <dcterms:created xsi:type="dcterms:W3CDTF">2020-06-29T02:44:00Z</dcterms:created>
  <dcterms:modified xsi:type="dcterms:W3CDTF">2021-03-09T06:56:00Z</dcterms:modified>
</cp:coreProperties>
</file>