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50" w:lineRule="exact"/>
        <w:jc w:val="both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3"/>
          <w:szCs w:val="33"/>
          <w:lang w:val="en-US" w:eastAsia="zh-CN"/>
        </w:rPr>
        <w:t>附件</w:t>
      </w:r>
      <w:bookmarkStart w:id="0" w:name="_GoBack"/>
      <w:bookmarkEnd w:id="0"/>
    </w:p>
    <w:tbl>
      <w:tblPr>
        <w:tblStyle w:val="5"/>
        <w:tblW w:w="94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1284"/>
        <w:gridCol w:w="1210"/>
        <w:gridCol w:w="4103"/>
        <w:gridCol w:w="185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中共广安市前锋区委组织部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广安市前锋区国有资产监督管理办公室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中共广安鑫鸿集团有限公司委员会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关于2020年选聘国有企业领导人员进入体检人员名单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选聘单位及职务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朱荣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男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广安鑫鸿集团有限公司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副总经理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付向勇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男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广安鑫鸿集团有限公司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所属子公司（代管公司）总经理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付彪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男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广安鑫鸿集团有限公司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所属子公司（代管公司）副总经理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陈嘉莎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广安鑫鸿集团有限公司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所属子公司（代管公司）副总经理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吴思国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男</w:t>
            </w:r>
          </w:p>
        </w:tc>
        <w:tc>
          <w:tcPr>
            <w:tcW w:w="4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广安鑫鸿集团有限公司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所属子公司（代管公司）副总经理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50" w:lineRule="exact"/>
        <w:jc w:val="both"/>
        <w:textAlignment w:val="auto"/>
        <w:outlineLvl w:val="0"/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50" w:lineRule="exact"/>
        <w:textAlignment w:val="auto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ins w:id="1" w:author="李祎祎" w:date="2020-12-09T19:02:56Z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17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17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rPr>
        <w:ins w:id="2" w:author="李祎祎" w:date="2020-12-09T19:02:56Z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ins w:id="0" w:author="李祎祎" w:date="2020-12-09T19:02:56Z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祎祎">
    <w15:presenceInfo w15:providerId="None" w15:userId="李祎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345F1"/>
    <w:rsid w:val="00351915"/>
    <w:rsid w:val="00857E61"/>
    <w:rsid w:val="00A34AD2"/>
    <w:rsid w:val="00AE6CEE"/>
    <w:rsid w:val="012D4013"/>
    <w:rsid w:val="01A93AB1"/>
    <w:rsid w:val="01B206F7"/>
    <w:rsid w:val="01C23A3E"/>
    <w:rsid w:val="01ED2487"/>
    <w:rsid w:val="01FC19C9"/>
    <w:rsid w:val="02112B88"/>
    <w:rsid w:val="02474FB8"/>
    <w:rsid w:val="02552C7C"/>
    <w:rsid w:val="026A55EE"/>
    <w:rsid w:val="027246E0"/>
    <w:rsid w:val="031272B2"/>
    <w:rsid w:val="031B4324"/>
    <w:rsid w:val="033532AC"/>
    <w:rsid w:val="039B26F6"/>
    <w:rsid w:val="03B03378"/>
    <w:rsid w:val="03D44C1F"/>
    <w:rsid w:val="03D74632"/>
    <w:rsid w:val="04162212"/>
    <w:rsid w:val="04294510"/>
    <w:rsid w:val="04B250EE"/>
    <w:rsid w:val="04C40571"/>
    <w:rsid w:val="04C93B89"/>
    <w:rsid w:val="04D70ADC"/>
    <w:rsid w:val="057E647E"/>
    <w:rsid w:val="05933F87"/>
    <w:rsid w:val="059F12B3"/>
    <w:rsid w:val="05A351AB"/>
    <w:rsid w:val="05B5240D"/>
    <w:rsid w:val="05BD0AB6"/>
    <w:rsid w:val="05D851A8"/>
    <w:rsid w:val="05DD24C0"/>
    <w:rsid w:val="068A576E"/>
    <w:rsid w:val="06BE641E"/>
    <w:rsid w:val="06C666A3"/>
    <w:rsid w:val="06ED354A"/>
    <w:rsid w:val="07D527D3"/>
    <w:rsid w:val="0813037F"/>
    <w:rsid w:val="081D0025"/>
    <w:rsid w:val="085B6B29"/>
    <w:rsid w:val="0879193B"/>
    <w:rsid w:val="08876B59"/>
    <w:rsid w:val="088C29F9"/>
    <w:rsid w:val="08991AE7"/>
    <w:rsid w:val="091B1003"/>
    <w:rsid w:val="091C4B71"/>
    <w:rsid w:val="09224BC2"/>
    <w:rsid w:val="094E2722"/>
    <w:rsid w:val="096E6478"/>
    <w:rsid w:val="09FC0794"/>
    <w:rsid w:val="0A05519C"/>
    <w:rsid w:val="0A06079E"/>
    <w:rsid w:val="0A102AA9"/>
    <w:rsid w:val="0A292F76"/>
    <w:rsid w:val="0A736653"/>
    <w:rsid w:val="0A740DEE"/>
    <w:rsid w:val="0A7A1D47"/>
    <w:rsid w:val="0A986282"/>
    <w:rsid w:val="0AE6510F"/>
    <w:rsid w:val="0B5E2295"/>
    <w:rsid w:val="0B6E46DA"/>
    <w:rsid w:val="0B7651FE"/>
    <w:rsid w:val="0B8E2F37"/>
    <w:rsid w:val="0B982DFE"/>
    <w:rsid w:val="0B9A5844"/>
    <w:rsid w:val="0BBE7548"/>
    <w:rsid w:val="0BC37FC9"/>
    <w:rsid w:val="0BCA4F6E"/>
    <w:rsid w:val="0BEA24F2"/>
    <w:rsid w:val="0C307E82"/>
    <w:rsid w:val="0C34736F"/>
    <w:rsid w:val="0C823880"/>
    <w:rsid w:val="0CAC5E00"/>
    <w:rsid w:val="0CC2689E"/>
    <w:rsid w:val="0CD158DA"/>
    <w:rsid w:val="0CD45A0F"/>
    <w:rsid w:val="0CE4705D"/>
    <w:rsid w:val="0CF42870"/>
    <w:rsid w:val="0D1E1053"/>
    <w:rsid w:val="0D460E1E"/>
    <w:rsid w:val="0D831517"/>
    <w:rsid w:val="0DB70C3E"/>
    <w:rsid w:val="0DE2198C"/>
    <w:rsid w:val="0DE5686A"/>
    <w:rsid w:val="0E960E30"/>
    <w:rsid w:val="0EB06A31"/>
    <w:rsid w:val="0EC441D7"/>
    <w:rsid w:val="0EE16751"/>
    <w:rsid w:val="0EE679E2"/>
    <w:rsid w:val="0F1C748D"/>
    <w:rsid w:val="0F363A59"/>
    <w:rsid w:val="0F694E67"/>
    <w:rsid w:val="0F7454C1"/>
    <w:rsid w:val="0FAD78B7"/>
    <w:rsid w:val="0FD94737"/>
    <w:rsid w:val="10143900"/>
    <w:rsid w:val="10391957"/>
    <w:rsid w:val="10964468"/>
    <w:rsid w:val="10DF69FA"/>
    <w:rsid w:val="10E42684"/>
    <w:rsid w:val="10F75F86"/>
    <w:rsid w:val="1112098D"/>
    <w:rsid w:val="11193F89"/>
    <w:rsid w:val="113C403E"/>
    <w:rsid w:val="119E2EFE"/>
    <w:rsid w:val="11C2117A"/>
    <w:rsid w:val="11CB6611"/>
    <w:rsid w:val="11DA4120"/>
    <w:rsid w:val="12020807"/>
    <w:rsid w:val="124E0C97"/>
    <w:rsid w:val="125E1097"/>
    <w:rsid w:val="12B60BEA"/>
    <w:rsid w:val="12C20372"/>
    <w:rsid w:val="12C9590B"/>
    <w:rsid w:val="12D52D4A"/>
    <w:rsid w:val="12E96091"/>
    <w:rsid w:val="131A42BF"/>
    <w:rsid w:val="13437D9F"/>
    <w:rsid w:val="135F157D"/>
    <w:rsid w:val="13622ED9"/>
    <w:rsid w:val="13753B8D"/>
    <w:rsid w:val="13AE2C50"/>
    <w:rsid w:val="13B51056"/>
    <w:rsid w:val="13DA0894"/>
    <w:rsid w:val="144F6A4E"/>
    <w:rsid w:val="146E6F56"/>
    <w:rsid w:val="14743538"/>
    <w:rsid w:val="14E13583"/>
    <w:rsid w:val="150F5585"/>
    <w:rsid w:val="151019A0"/>
    <w:rsid w:val="151B6F14"/>
    <w:rsid w:val="15207F83"/>
    <w:rsid w:val="15A76232"/>
    <w:rsid w:val="15E873A3"/>
    <w:rsid w:val="16D21DAA"/>
    <w:rsid w:val="16E74BEA"/>
    <w:rsid w:val="17255394"/>
    <w:rsid w:val="17374A1B"/>
    <w:rsid w:val="177B3D12"/>
    <w:rsid w:val="17B73E77"/>
    <w:rsid w:val="17D34610"/>
    <w:rsid w:val="182441A8"/>
    <w:rsid w:val="184B6367"/>
    <w:rsid w:val="189707F3"/>
    <w:rsid w:val="18BA6433"/>
    <w:rsid w:val="18BE2563"/>
    <w:rsid w:val="18E0515C"/>
    <w:rsid w:val="18F1233F"/>
    <w:rsid w:val="19143AEB"/>
    <w:rsid w:val="192A297B"/>
    <w:rsid w:val="193555EC"/>
    <w:rsid w:val="19727C7D"/>
    <w:rsid w:val="1A042470"/>
    <w:rsid w:val="1A226488"/>
    <w:rsid w:val="1A5C4DFD"/>
    <w:rsid w:val="1AB65818"/>
    <w:rsid w:val="1B0633BB"/>
    <w:rsid w:val="1B550484"/>
    <w:rsid w:val="1B8C7845"/>
    <w:rsid w:val="1BD13825"/>
    <w:rsid w:val="1BE373D6"/>
    <w:rsid w:val="1BED28E3"/>
    <w:rsid w:val="1C315F3E"/>
    <w:rsid w:val="1C3A45D6"/>
    <w:rsid w:val="1C6E58DE"/>
    <w:rsid w:val="1CC439BD"/>
    <w:rsid w:val="1CE14D4A"/>
    <w:rsid w:val="1CE724A9"/>
    <w:rsid w:val="1D43165D"/>
    <w:rsid w:val="1D6E7E22"/>
    <w:rsid w:val="1E5F6A15"/>
    <w:rsid w:val="1E691940"/>
    <w:rsid w:val="1E8A0F01"/>
    <w:rsid w:val="1E8C0104"/>
    <w:rsid w:val="1E963182"/>
    <w:rsid w:val="1F1706A7"/>
    <w:rsid w:val="1F3448C3"/>
    <w:rsid w:val="1F40125C"/>
    <w:rsid w:val="1FA6243E"/>
    <w:rsid w:val="1FA94597"/>
    <w:rsid w:val="1FAB695C"/>
    <w:rsid w:val="1FEA5BCF"/>
    <w:rsid w:val="1FEB26F6"/>
    <w:rsid w:val="20160FF0"/>
    <w:rsid w:val="201968A9"/>
    <w:rsid w:val="20A64F4B"/>
    <w:rsid w:val="20FD3835"/>
    <w:rsid w:val="212F2753"/>
    <w:rsid w:val="221D63AA"/>
    <w:rsid w:val="22293A65"/>
    <w:rsid w:val="222A5675"/>
    <w:rsid w:val="22316C64"/>
    <w:rsid w:val="224F64D3"/>
    <w:rsid w:val="22987EA6"/>
    <w:rsid w:val="22A45386"/>
    <w:rsid w:val="22E66F6E"/>
    <w:rsid w:val="22FE7074"/>
    <w:rsid w:val="23490A6C"/>
    <w:rsid w:val="23791C1A"/>
    <w:rsid w:val="23856C58"/>
    <w:rsid w:val="23B84106"/>
    <w:rsid w:val="23E84D4C"/>
    <w:rsid w:val="240570DF"/>
    <w:rsid w:val="24137C22"/>
    <w:rsid w:val="242A1661"/>
    <w:rsid w:val="244548C6"/>
    <w:rsid w:val="244A3A9F"/>
    <w:rsid w:val="24BB05F2"/>
    <w:rsid w:val="2571437F"/>
    <w:rsid w:val="258864D4"/>
    <w:rsid w:val="259772B1"/>
    <w:rsid w:val="25E579BF"/>
    <w:rsid w:val="25E92CCC"/>
    <w:rsid w:val="260730C5"/>
    <w:rsid w:val="260D0675"/>
    <w:rsid w:val="263B4A53"/>
    <w:rsid w:val="265D2AA2"/>
    <w:rsid w:val="266B67F7"/>
    <w:rsid w:val="269E224E"/>
    <w:rsid w:val="26A91889"/>
    <w:rsid w:val="26DF78F5"/>
    <w:rsid w:val="26FD06ED"/>
    <w:rsid w:val="277F62A4"/>
    <w:rsid w:val="27825C9E"/>
    <w:rsid w:val="27E42106"/>
    <w:rsid w:val="283722AF"/>
    <w:rsid w:val="28750C79"/>
    <w:rsid w:val="293308B8"/>
    <w:rsid w:val="29A74226"/>
    <w:rsid w:val="29A74368"/>
    <w:rsid w:val="2A2501F7"/>
    <w:rsid w:val="2A305E98"/>
    <w:rsid w:val="2A426967"/>
    <w:rsid w:val="2A440599"/>
    <w:rsid w:val="2A882EB8"/>
    <w:rsid w:val="2AF3299A"/>
    <w:rsid w:val="2AF92217"/>
    <w:rsid w:val="2B2455E5"/>
    <w:rsid w:val="2B295E4D"/>
    <w:rsid w:val="2B2A2AD5"/>
    <w:rsid w:val="2B783755"/>
    <w:rsid w:val="2BE12022"/>
    <w:rsid w:val="2C006CE1"/>
    <w:rsid w:val="2C6633A6"/>
    <w:rsid w:val="2D075140"/>
    <w:rsid w:val="2D104762"/>
    <w:rsid w:val="2DA02DB5"/>
    <w:rsid w:val="2E222755"/>
    <w:rsid w:val="2E2F3942"/>
    <w:rsid w:val="2E921CB0"/>
    <w:rsid w:val="2EA1396A"/>
    <w:rsid w:val="2EB62A6F"/>
    <w:rsid w:val="2F595CF8"/>
    <w:rsid w:val="2FEB58FB"/>
    <w:rsid w:val="300A4E33"/>
    <w:rsid w:val="30A846EA"/>
    <w:rsid w:val="30EC0799"/>
    <w:rsid w:val="30F13BD3"/>
    <w:rsid w:val="30F608A1"/>
    <w:rsid w:val="31187289"/>
    <w:rsid w:val="312D3AEA"/>
    <w:rsid w:val="31AD0B1B"/>
    <w:rsid w:val="322D19F9"/>
    <w:rsid w:val="322E7EDD"/>
    <w:rsid w:val="325938E3"/>
    <w:rsid w:val="327E6CE4"/>
    <w:rsid w:val="32803652"/>
    <w:rsid w:val="328C33E6"/>
    <w:rsid w:val="329A10D2"/>
    <w:rsid w:val="32B777DA"/>
    <w:rsid w:val="32FD7441"/>
    <w:rsid w:val="330E24D0"/>
    <w:rsid w:val="334E5A75"/>
    <w:rsid w:val="33783312"/>
    <w:rsid w:val="33C4481C"/>
    <w:rsid w:val="3426779F"/>
    <w:rsid w:val="34323A7C"/>
    <w:rsid w:val="344C7001"/>
    <w:rsid w:val="34644420"/>
    <w:rsid w:val="348A54B5"/>
    <w:rsid w:val="348D3BBF"/>
    <w:rsid w:val="34AB76AF"/>
    <w:rsid w:val="34EB23B1"/>
    <w:rsid w:val="34F7434D"/>
    <w:rsid w:val="351149D8"/>
    <w:rsid w:val="351772E4"/>
    <w:rsid w:val="354D2D78"/>
    <w:rsid w:val="356C0C3E"/>
    <w:rsid w:val="35737EDF"/>
    <w:rsid w:val="357D7722"/>
    <w:rsid w:val="357F36BE"/>
    <w:rsid w:val="35E6613D"/>
    <w:rsid w:val="35F60182"/>
    <w:rsid w:val="36050B21"/>
    <w:rsid w:val="36696324"/>
    <w:rsid w:val="366B12A2"/>
    <w:rsid w:val="36B47674"/>
    <w:rsid w:val="36BB70A3"/>
    <w:rsid w:val="36C6127F"/>
    <w:rsid w:val="36D224AE"/>
    <w:rsid w:val="371F6748"/>
    <w:rsid w:val="37AA18AB"/>
    <w:rsid w:val="37BF7960"/>
    <w:rsid w:val="38761108"/>
    <w:rsid w:val="38F62F62"/>
    <w:rsid w:val="394E7684"/>
    <w:rsid w:val="39517FEA"/>
    <w:rsid w:val="39B85E54"/>
    <w:rsid w:val="3A61433E"/>
    <w:rsid w:val="3A8150A9"/>
    <w:rsid w:val="3AE7742C"/>
    <w:rsid w:val="3AEA6831"/>
    <w:rsid w:val="3B0E4952"/>
    <w:rsid w:val="3B547758"/>
    <w:rsid w:val="3B571BA9"/>
    <w:rsid w:val="3BCB7C92"/>
    <w:rsid w:val="3C06348D"/>
    <w:rsid w:val="3C1770FA"/>
    <w:rsid w:val="3C535153"/>
    <w:rsid w:val="3C541D75"/>
    <w:rsid w:val="3C655959"/>
    <w:rsid w:val="3CCB625A"/>
    <w:rsid w:val="3D0E2A08"/>
    <w:rsid w:val="3D20744D"/>
    <w:rsid w:val="3D20778F"/>
    <w:rsid w:val="3D286861"/>
    <w:rsid w:val="3D714D27"/>
    <w:rsid w:val="3DBD629F"/>
    <w:rsid w:val="3DC90BC8"/>
    <w:rsid w:val="3DE34190"/>
    <w:rsid w:val="3DEF615A"/>
    <w:rsid w:val="3E037DD2"/>
    <w:rsid w:val="3E08599E"/>
    <w:rsid w:val="3E2C30D1"/>
    <w:rsid w:val="3E8451A0"/>
    <w:rsid w:val="3EDB6F9D"/>
    <w:rsid w:val="3EEB5C72"/>
    <w:rsid w:val="3EF863B3"/>
    <w:rsid w:val="3F0367AC"/>
    <w:rsid w:val="3F123819"/>
    <w:rsid w:val="3F49083E"/>
    <w:rsid w:val="3F9702EF"/>
    <w:rsid w:val="3F985AEE"/>
    <w:rsid w:val="3FCE2CE7"/>
    <w:rsid w:val="3FD71C3C"/>
    <w:rsid w:val="40067413"/>
    <w:rsid w:val="401D05A0"/>
    <w:rsid w:val="406561EA"/>
    <w:rsid w:val="40AA20E8"/>
    <w:rsid w:val="40F41800"/>
    <w:rsid w:val="41233857"/>
    <w:rsid w:val="413A269D"/>
    <w:rsid w:val="416D1E6E"/>
    <w:rsid w:val="41C30EB0"/>
    <w:rsid w:val="41D40FD1"/>
    <w:rsid w:val="41EA21A7"/>
    <w:rsid w:val="42A424E4"/>
    <w:rsid w:val="42AC5034"/>
    <w:rsid w:val="42C80074"/>
    <w:rsid w:val="430448C0"/>
    <w:rsid w:val="43365DDD"/>
    <w:rsid w:val="434269EA"/>
    <w:rsid w:val="434F6EFF"/>
    <w:rsid w:val="438D4D14"/>
    <w:rsid w:val="43B308C3"/>
    <w:rsid w:val="43BC02DA"/>
    <w:rsid w:val="43D70122"/>
    <w:rsid w:val="43E715DE"/>
    <w:rsid w:val="43E9752B"/>
    <w:rsid w:val="4409413D"/>
    <w:rsid w:val="441005CB"/>
    <w:rsid w:val="44256F88"/>
    <w:rsid w:val="443477A2"/>
    <w:rsid w:val="447C52A2"/>
    <w:rsid w:val="449F7966"/>
    <w:rsid w:val="44CB2EC3"/>
    <w:rsid w:val="44FC4BFC"/>
    <w:rsid w:val="451E0E71"/>
    <w:rsid w:val="451E564A"/>
    <w:rsid w:val="452136D3"/>
    <w:rsid w:val="458D0E6D"/>
    <w:rsid w:val="45DE4E0B"/>
    <w:rsid w:val="45E23A1D"/>
    <w:rsid w:val="461A13DB"/>
    <w:rsid w:val="461F3EAB"/>
    <w:rsid w:val="46D35FB2"/>
    <w:rsid w:val="47164D79"/>
    <w:rsid w:val="47605268"/>
    <w:rsid w:val="47A30EB5"/>
    <w:rsid w:val="47A62122"/>
    <w:rsid w:val="47C345F1"/>
    <w:rsid w:val="47D001C9"/>
    <w:rsid w:val="47FA7752"/>
    <w:rsid w:val="47FF3267"/>
    <w:rsid w:val="481C6173"/>
    <w:rsid w:val="48295924"/>
    <w:rsid w:val="48427B35"/>
    <w:rsid w:val="485B02EE"/>
    <w:rsid w:val="48801003"/>
    <w:rsid w:val="48991A67"/>
    <w:rsid w:val="49060A9B"/>
    <w:rsid w:val="495D1AB4"/>
    <w:rsid w:val="49CF353E"/>
    <w:rsid w:val="4AC21FFD"/>
    <w:rsid w:val="4AC7679F"/>
    <w:rsid w:val="4B5821DA"/>
    <w:rsid w:val="4B5C21EA"/>
    <w:rsid w:val="4B905587"/>
    <w:rsid w:val="4B9430B8"/>
    <w:rsid w:val="4BB507F4"/>
    <w:rsid w:val="4BB732D5"/>
    <w:rsid w:val="4BB86CCF"/>
    <w:rsid w:val="4BBD133F"/>
    <w:rsid w:val="4BF342E4"/>
    <w:rsid w:val="4C141029"/>
    <w:rsid w:val="4C2E46CB"/>
    <w:rsid w:val="4C516AA0"/>
    <w:rsid w:val="4C6F5028"/>
    <w:rsid w:val="4C86122C"/>
    <w:rsid w:val="4CB5473C"/>
    <w:rsid w:val="4D304A21"/>
    <w:rsid w:val="4D8C64D4"/>
    <w:rsid w:val="4D9138C4"/>
    <w:rsid w:val="4DAB6153"/>
    <w:rsid w:val="4E03599C"/>
    <w:rsid w:val="4E2D6FE0"/>
    <w:rsid w:val="4E3A65CB"/>
    <w:rsid w:val="4E5206BB"/>
    <w:rsid w:val="4E662D4A"/>
    <w:rsid w:val="4EC67619"/>
    <w:rsid w:val="4F192D2F"/>
    <w:rsid w:val="4F404125"/>
    <w:rsid w:val="4F696E57"/>
    <w:rsid w:val="4F8446A1"/>
    <w:rsid w:val="4FA60877"/>
    <w:rsid w:val="4FE30E4F"/>
    <w:rsid w:val="5060310F"/>
    <w:rsid w:val="508A6D58"/>
    <w:rsid w:val="50AF7A4B"/>
    <w:rsid w:val="50B55286"/>
    <w:rsid w:val="512B6BE6"/>
    <w:rsid w:val="513B607C"/>
    <w:rsid w:val="519277CF"/>
    <w:rsid w:val="51A84F2A"/>
    <w:rsid w:val="51DB7ADA"/>
    <w:rsid w:val="51E252A2"/>
    <w:rsid w:val="51E474AF"/>
    <w:rsid w:val="52607D3C"/>
    <w:rsid w:val="526A7236"/>
    <w:rsid w:val="52BD0E25"/>
    <w:rsid w:val="52C1216C"/>
    <w:rsid w:val="532D52E6"/>
    <w:rsid w:val="538E08AC"/>
    <w:rsid w:val="539E3DD5"/>
    <w:rsid w:val="53E24ABC"/>
    <w:rsid w:val="53F21006"/>
    <w:rsid w:val="53FA2D8C"/>
    <w:rsid w:val="541440D6"/>
    <w:rsid w:val="54221922"/>
    <w:rsid w:val="54892465"/>
    <w:rsid w:val="549D041E"/>
    <w:rsid w:val="549E252B"/>
    <w:rsid w:val="54C20BDA"/>
    <w:rsid w:val="55096EDC"/>
    <w:rsid w:val="55725570"/>
    <w:rsid w:val="557B0FCB"/>
    <w:rsid w:val="55F71E33"/>
    <w:rsid w:val="56671C28"/>
    <w:rsid w:val="567627CF"/>
    <w:rsid w:val="567C09D5"/>
    <w:rsid w:val="56CC6D62"/>
    <w:rsid w:val="56D8084D"/>
    <w:rsid w:val="56EB470B"/>
    <w:rsid w:val="576F1571"/>
    <w:rsid w:val="57703CBD"/>
    <w:rsid w:val="579E0821"/>
    <w:rsid w:val="57A82199"/>
    <w:rsid w:val="57BF5446"/>
    <w:rsid w:val="57D515C4"/>
    <w:rsid w:val="57ED7F3D"/>
    <w:rsid w:val="583E26B8"/>
    <w:rsid w:val="58585C79"/>
    <w:rsid w:val="585D0766"/>
    <w:rsid w:val="58C25D39"/>
    <w:rsid w:val="58DC6836"/>
    <w:rsid w:val="59044502"/>
    <w:rsid w:val="591C0E75"/>
    <w:rsid w:val="593E4F3D"/>
    <w:rsid w:val="596800B0"/>
    <w:rsid w:val="598D195C"/>
    <w:rsid w:val="599A2A67"/>
    <w:rsid w:val="59AA7120"/>
    <w:rsid w:val="59B76A02"/>
    <w:rsid w:val="59D9128C"/>
    <w:rsid w:val="59F7698D"/>
    <w:rsid w:val="5A0507EB"/>
    <w:rsid w:val="5A4E6B42"/>
    <w:rsid w:val="5A5B0E87"/>
    <w:rsid w:val="5A683CDB"/>
    <w:rsid w:val="5A8E5BF8"/>
    <w:rsid w:val="5B155FAB"/>
    <w:rsid w:val="5B51270E"/>
    <w:rsid w:val="5B8F2C9A"/>
    <w:rsid w:val="5BEC4DFE"/>
    <w:rsid w:val="5C474F77"/>
    <w:rsid w:val="5C5A7833"/>
    <w:rsid w:val="5C693DCD"/>
    <w:rsid w:val="5CBB6A13"/>
    <w:rsid w:val="5CC2218A"/>
    <w:rsid w:val="5CD30BDD"/>
    <w:rsid w:val="5CE328FD"/>
    <w:rsid w:val="5CEE2201"/>
    <w:rsid w:val="5D090877"/>
    <w:rsid w:val="5D9E512C"/>
    <w:rsid w:val="5DA00A1E"/>
    <w:rsid w:val="5DFC4CDC"/>
    <w:rsid w:val="5EB22DD7"/>
    <w:rsid w:val="5EF3549A"/>
    <w:rsid w:val="5F293AED"/>
    <w:rsid w:val="5F3E1CD7"/>
    <w:rsid w:val="5F6775C1"/>
    <w:rsid w:val="5F9327B6"/>
    <w:rsid w:val="5F9516B7"/>
    <w:rsid w:val="5FE97E82"/>
    <w:rsid w:val="60436915"/>
    <w:rsid w:val="604550CF"/>
    <w:rsid w:val="60622590"/>
    <w:rsid w:val="609B19A3"/>
    <w:rsid w:val="60AE0ED3"/>
    <w:rsid w:val="60F56672"/>
    <w:rsid w:val="611A0150"/>
    <w:rsid w:val="614B222B"/>
    <w:rsid w:val="61DD139B"/>
    <w:rsid w:val="61DE0F61"/>
    <w:rsid w:val="61E878D9"/>
    <w:rsid w:val="62063EB0"/>
    <w:rsid w:val="628C066C"/>
    <w:rsid w:val="62A83BD4"/>
    <w:rsid w:val="62B93E78"/>
    <w:rsid w:val="62D1200F"/>
    <w:rsid w:val="630B1818"/>
    <w:rsid w:val="633C5F25"/>
    <w:rsid w:val="63667DE4"/>
    <w:rsid w:val="63816878"/>
    <w:rsid w:val="63827594"/>
    <w:rsid w:val="63973E87"/>
    <w:rsid w:val="639D6638"/>
    <w:rsid w:val="63B671BC"/>
    <w:rsid w:val="63D87265"/>
    <w:rsid w:val="6454307E"/>
    <w:rsid w:val="649E3819"/>
    <w:rsid w:val="64C46D96"/>
    <w:rsid w:val="64E01641"/>
    <w:rsid w:val="650C4F2F"/>
    <w:rsid w:val="653F4828"/>
    <w:rsid w:val="65EF532C"/>
    <w:rsid w:val="660F08FC"/>
    <w:rsid w:val="669E2BCD"/>
    <w:rsid w:val="66E14659"/>
    <w:rsid w:val="67081939"/>
    <w:rsid w:val="6712628B"/>
    <w:rsid w:val="67185AB6"/>
    <w:rsid w:val="671C2F5C"/>
    <w:rsid w:val="675E07E8"/>
    <w:rsid w:val="67702041"/>
    <w:rsid w:val="677A7439"/>
    <w:rsid w:val="67846558"/>
    <w:rsid w:val="67A70982"/>
    <w:rsid w:val="67B10F55"/>
    <w:rsid w:val="67B11700"/>
    <w:rsid w:val="67B41AB0"/>
    <w:rsid w:val="681E247D"/>
    <w:rsid w:val="69096E5A"/>
    <w:rsid w:val="6920384C"/>
    <w:rsid w:val="69441576"/>
    <w:rsid w:val="69762034"/>
    <w:rsid w:val="69BC11E6"/>
    <w:rsid w:val="69C16029"/>
    <w:rsid w:val="69F21C0E"/>
    <w:rsid w:val="6A0D2DA4"/>
    <w:rsid w:val="6A5F7804"/>
    <w:rsid w:val="6A680A30"/>
    <w:rsid w:val="6AE320FF"/>
    <w:rsid w:val="6B1A5DF1"/>
    <w:rsid w:val="6B4A11D4"/>
    <w:rsid w:val="6B8D7AC8"/>
    <w:rsid w:val="6BA24CA5"/>
    <w:rsid w:val="6BC0113A"/>
    <w:rsid w:val="6BDE5683"/>
    <w:rsid w:val="6C2D5896"/>
    <w:rsid w:val="6C7A15F2"/>
    <w:rsid w:val="6C7F1305"/>
    <w:rsid w:val="6C9047C0"/>
    <w:rsid w:val="6CD639B7"/>
    <w:rsid w:val="6D0D2465"/>
    <w:rsid w:val="6D190DEB"/>
    <w:rsid w:val="6D1B40F9"/>
    <w:rsid w:val="6D2C7C71"/>
    <w:rsid w:val="6D3033F7"/>
    <w:rsid w:val="6D3E1582"/>
    <w:rsid w:val="6DD26445"/>
    <w:rsid w:val="6E06650E"/>
    <w:rsid w:val="6E8170C8"/>
    <w:rsid w:val="6E9741B0"/>
    <w:rsid w:val="6EB649A4"/>
    <w:rsid w:val="6ED27769"/>
    <w:rsid w:val="6EEE0267"/>
    <w:rsid w:val="6EFC67DA"/>
    <w:rsid w:val="6F520785"/>
    <w:rsid w:val="6F7B08B7"/>
    <w:rsid w:val="6FBE729E"/>
    <w:rsid w:val="6FD77D9D"/>
    <w:rsid w:val="6FDB3E5E"/>
    <w:rsid w:val="6FDF753F"/>
    <w:rsid w:val="703B28B3"/>
    <w:rsid w:val="704906F6"/>
    <w:rsid w:val="7061589A"/>
    <w:rsid w:val="70637355"/>
    <w:rsid w:val="70A7570F"/>
    <w:rsid w:val="70DA03E7"/>
    <w:rsid w:val="71007CD3"/>
    <w:rsid w:val="712C3D37"/>
    <w:rsid w:val="714D13BF"/>
    <w:rsid w:val="719C5C93"/>
    <w:rsid w:val="71BB2616"/>
    <w:rsid w:val="71C93886"/>
    <w:rsid w:val="71D34720"/>
    <w:rsid w:val="71D61552"/>
    <w:rsid w:val="72292894"/>
    <w:rsid w:val="722976C7"/>
    <w:rsid w:val="72ED06ED"/>
    <w:rsid w:val="72F5142C"/>
    <w:rsid w:val="72FB507C"/>
    <w:rsid w:val="73411DBE"/>
    <w:rsid w:val="73842824"/>
    <w:rsid w:val="739D2302"/>
    <w:rsid w:val="73FF2023"/>
    <w:rsid w:val="74053B3C"/>
    <w:rsid w:val="74934E98"/>
    <w:rsid w:val="74D10E18"/>
    <w:rsid w:val="75427CE3"/>
    <w:rsid w:val="75525625"/>
    <w:rsid w:val="75531FDB"/>
    <w:rsid w:val="76650412"/>
    <w:rsid w:val="76A5508A"/>
    <w:rsid w:val="76BE4CA3"/>
    <w:rsid w:val="76CD6C81"/>
    <w:rsid w:val="770B66A8"/>
    <w:rsid w:val="77651852"/>
    <w:rsid w:val="77682CE5"/>
    <w:rsid w:val="77692511"/>
    <w:rsid w:val="7799086B"/>
    <w:rsid w:val="77990A92"/>
    <w:rsid w:val="77CA456B"/>
    <w:rsid w:val="78301A24"/>
    <w:rsid w:val="789B4920"/>
    <w:rsid w:val="789C773D"/>
    <w:rsid w:val="789D0BE5"/>
    <w:rsid w:val="78F33157"/>
    <w:rsid w:val="790D2AC0"/>
    <w:rsid w:val="792347A0"/>
    <w:rsid w:val="79856FFB"/>
    <w:rsid w:val="79F029A5"/>
    <w:rsid w:val="79FC1A54"/>
    <w:rsid w:val="7A040F3B"/>
    <w:rsid w:val="7A247551"/>
    <w:rsid w:val="7A765188"/>
    <w:rsid w:val="7A8D71FD"/>
    <w:rsid w:val="7A8E771D"/>
    <w:rsid w:val="7AA94427"/>
    <w:rsid w:val="7B0C52D1"/>
    <w:rsid w:val="7B98762E"/>
    <w:rsid w:val="7C412D2D"/>
    <w:rsid w:val="7C4B3CAE"/>
    <w:rsid w:val="7C551032"/>
    <w:rsid w:val="7C757638"/>
    <w:rsid w:val="7C820C5C"/>
    <w:rsid w:val="7D0878C3"/>
    <w:rsid w:val="7D23125F"/>
    <w:rsid w:val="7D260967"/>
    <w:rsid w:val="7DA9396E"/>
    <w:rsid w:val="7DAB18AB"/>
    <w:rsid w:val="7DBD7075"/>
    <w:rsid w:val="7E690DE7"/>
    <w:rsid w:val="7F06191F"/>
    <w:rsid w:val="7FA82503"/>
    <w:rsid w:val="7FEA466A"/>
    <w:rsid w:val="7FF15247"/>
    <w:rsid w:val="7FF1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2020-12-16T04:59:00Z</dcterms:created>
  <dc:creator>阿杜</dc:creator>
  <cp:lastModifiedBy>  欲戴皇冠</cp:lastModifiedBy>
  <cp:lastPrinted>2021-01-20T02:02:00Z</cp:lastPrinted>
  <dcterms:modified xsi:type="dcterms:W3CDTF">2021-01-22T07:03:10Z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1048378858_btnclosed</vt:lpwstr>
  </property>
</Properties>
</file>