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726" w:rsidRPr="009C1726" w:rsidRDefault="009C1726" w:rsidP="009C1726">
      <w:pPr>
        <w:shd w:val="clear" w:color="auto" w:fill="FFFFFF"/>
        <w:adjustRightInd/>
        <w:snapToGrid/>
        <w:spacing w:after="0"/>
        <w:rPr>
          <w:rFonts w:ascii="宋体" w:eastAsia="宋体" w:hAnsi="宋体" w:cs="宋体"/>
          <w:color w:val="000000"/>
          <w:sz w:val="24"/>
          <w:szCs w:val="24"/>
        </w:rPr>
      </w:pPr>
      <w:r w:rsidRPr="009C1726">
        <w:rPr>
          <w:rFonts w:ascii="宋体" w:eastAsia="宋体" w:hAnsi="宋体" w:cs="宋体"/>
          <w:color w:val="000000"/>
          <w:sz w:val="24"/>
          <w:szCs w:val="24"/>
        </w:rPr>
        <w:br/>
        <w:t> </w:t>
      </w:r>
    </w:p>
    <w:p w:rsidR="009C1726" w:rsidRPr="009C1726" w:rsidRDefault="009C1726" w:rsidP="009C1726">
      <w:pPr>
        <w:shd w:val="clear" w:color="auto" w:fill="FFFFFF"/>
        <w:adjustRightInd/>
        <w:snapToGrid/>
        <w:spacing w:after="0" w:line="585" w:lineRule="atLeast"/>
        <w:rPr>
          <w:rFonts w:ascii="宋体" w:eastAsia="宋体" w:hAnsi="宋体" w:cs="宋体"/>
          <w:color w:val="000000"/>
          <w:sz w:val="24"/>
          <w:szCs w:val="24"/>
        </w:rPr>
      </w:pPr>
      <w:r w:rsidRPr="009C1726">
        <w:rPr>
          <w:rFonts w:ascii="黑体" w:eastAsia="黑体" w:hAnsi="黑体" w:cs="宋体" w:hint="eastAsia"/>
          <w:color w:val="000000"/>
          <w:sz w:val="24"/>
          <w:szCs w:val="24"/>
        </w:rPr>
        <w:t>附</w:t>
      </w:r>
      <w:ins w:id="0" w:author="Unknown">
        <w:r w:rsidRPr="009C1726">
          <w:rPr>
            <w:rFonts w:ascii="黑体" w:eastAsia="黑体" w:hAnsi="黑体" w:cs="宋体" w:hint="eastAsia"/>
            <w:color w:val="000000"/>
            <w:sz w:val="24"/>
            <w:szCs w:val="24"/>
          </w:rPr>
          <w:t>件1</w:t>
        </w:r>
      </w:ins>
    </w:p>
    <w:p w:rsidR="009C1726" w:rsidRPr="009C1726" w:rsidRDefault="009C1726" w:rsidP="009C1726">
      <w:pPr>
        <w:shd w:val="clear" w:color="auto" w:fill="FFFFFF"/>
        <w:adjustRightInd/>
        <w:snapToGrid/>
        <w:spacing w:after="0" w:line="585" w:lineRule="atLeast"/>
        <w:jc w:val="center"/>
        <w:rPr>
          <w:rFonts w:ascii="宋体" w:eastAsia="宋体" w:hAnsi="宋体" w:cs="宋体"/>
          <w:color w:val="000000"/>
          <w:sz w:val="24"/>
          <w:szCs w:val="24"/>
        </w:rPr>
      </w:pPr>
      <w:r w:rsidRPr="009C1726">
        <w:rPr>
          <w:rFonts w:ascii="宋体" w:eastAsia="宋体" w:hAnsi="宋体" w:cs="宋体" w:hint="eastAsia"/>
          <w:color w:val="000000"/>
          <w:sz w:val="24"/>
          <w:szCs w:val="24"/>
        </w:rPr>
        <w:t>卫生专业技术资格考试专业目</w:t>
      </w:r>
      <w:ins w:id="1" w:author="Unknown">
        <w:r w:rsidRPr="009C1726">
          <w:rPr>
            <w:rFonts w:ascii="宋体" w:eastAsia="宋体" w:hAnsi="宋体" w:cs="宋体" w:hint="eastAsia"/>
            <w:color w:val="000000"/>
            <w:sz w:val="24"/>
            <w:szCs w:val="24"/>
          </w:rPr>
          <w:t>录</w:t>
        </w:r>
      </w:ins>
    </w:p>
    <w:p w:rsidR="009C1726" w:rsidRPr="009C1726" w:rsidRDefault="009C1726" w:rsidP="009C1726">
      <w:pPr>
        <w:shd w:val="clear" w:color="auto" w:fill="FFFFFF"/>
        <w:adjustRightInd/>
        <w:snapToGrid/>
        <w:spacing w:after="0"/>
        <w:ind w:firstLine="315"/>
        <w:rPr>
          <w:rFonts w:ascii="宋体" w:eastAsia="宋体" w:hAnsi="宋体" w:cs="宋体"/>
          <w:color w:val="000000"/>
          <w:sz w:val="24"/>
          <w:szCs w:val="24"/>
        </w:rPr>
      </w:pPr>
      <w:r w:rsidRPr="009C1726">
        <w:rPr>
          <w:rFonts w:ascii="宋体" w:eastAsia="宋体" w:hAnsi="宋体" w:cs="宋体" w:hint="eastAsia"/>
          <w:color w:val="000000"/>
          <w:sz w:val="32"/>
          <w:szCs w:val="32"/>
        </w:rPr>
        <w:t> </w:t>
      </w:r>
    </w:p>
    <w:p w:rsidR="009C1726" w:rsidRPr="009C1726" w:rsidRDefault="009C1726" w:rsidP="009C1726">
      <w:pPr>
        <w:shd w:val="clear" w:color="auto" w:fill="FFFFFF"/>
        <w:adjustRightInd/>
        <w:snapToGrid/>
        <w:spacing w:after="0"/>
        <w:ind w:firstLine="315"/>
        <w:rPr>
          <w:rFonts w:ascii="宋体" w:eastAsia="宋体" w:hAnsi="宋体" w:cs="宋体"/>
          <w:color w:val="000000"/>
          <w:sz w:val="24"/>
          <w:szCs w:val="24"/>
        </w:rPr>
      </w:pPr>
      <w:r w:rsidRPr="009C1726">
        <w:rPr>
          <w:rFonts w:ascii="黑体" w:eastAsia="黑体" w:hAnsi="黑体" w:cs="宋体" w:hint="eastAsia"/>
          <w:color w:val="000000"/>
          <w:sz w:val="24"/>
          <w:szCs w:val="24"/>
        </w:rPr>
        <w:t>一、初级（士）考试专</w:t>
      </w:r>
      <w:ins w:id="2" w:author="Unknown">
        <w:r w:rsidRPr="009C1726">
          <w:rPr>
            <w:rFonts w:ascii="黑体" w:eastAsia="黑体" w:hAnsi="黑体" w:cs="宋体" w:hint="eastAsia"/>
            <w:color w:val="000000"/>
            <w:sz w:val="24"/>
            <w:szCs w:val="24"/>
          </w:rPr>
          <w:t>业</w:t>
        </w:r>
      </w:ins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58"/>
        <w:gridCol w:w="5378"/>
      </w:tblGrid>
      <w:tr w:rsidR="009C1726" w:rsidRPr="009C1726" w:rsidTr="009C1726">
        <w:trPr>
          <w:trHeight w:val="510"/>
          <w:jc w:val="center"/>
        </w:trPr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黑体" w:eastAsia="黑体" w:hAnsi="黑体" w:cs="宋体" w:hint="eastAsia"/>
                <w:sz w:val="24"/>
                <w:szCs w:val="24"/>
              </w:rPr>
              <w:t>专业代</w:t>
            </w:r>
            <w:ins w:id="3" w:author="Unknown">
              <w:r w:rsidRPr="009C1726">
                <w:rPr>
                  <w:rFonts w:ascii="黑体" w:eastAsia="黑体" w:hAnsi="黑体" w:cs="宋体" w:hint="eastAsia"/>
                  <w:sz w:val="24"/>
                  <w:szCs w:val="24"/>
                </w:rPr>
                <w:t>码</w:t>
              </w:r>
            </w:ins>
          </w:p>
        </w:tc>
        <w:tc>
          <w:tcPr>
            <w:tcW w:w="57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黑体" w:eastAsia="黑体" w:hAnsi="黑体" w:cs="宋体" w:hint="eastAsia"/>
                <w:sz w:val="24"/>
                <w:szCs w:val="24"/>
              </w:rPr>
              <w:t>专业名</w:t>
            </w:r>
            <w:ins w:id="4" w:author="Unknown">
              <w:r w:rsidRPr="009C1726">
                <w:rPr>
                  <w:rFonts w:ascii="黑体" w:eastAsia="黑体" w:hAnsi="黑体" w:cs="宋体" w:hint="eastAsia"/>
                  <w:sz w:val="24"/>
                  <w:szCs w:val="24"/>
                </w:rPr>
                <w:t>称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10</w:t>
            </w:r>
            <w:ins w:id="5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1</w:t>
              </w:r>
            </w:ins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药</w:t>
            </w:r>
            <w:ins w:id="6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10</w:t>
            </w:r>
            <w:ins w:id="7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2</w:t>
              </w:r>
            </w:ins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中药</w:t>
            </w:r>
            <w:ins w:id="8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10</w:t>
            </w:r>
            <w:ins w:id="9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3</w:t>
              </w:r>
            </w:ins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口腔医学技</w:t>
            </w:r>
            <w:ins w:id="10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10</w:t>
            </w:r>
            <w:ins w:id="11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4</w:t>
              </w:r>
            </w:ins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放射医学技</w:t>
            </w:r>
            <w:ins w:id="12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10</w:t>
            </w:r>
            <w:ins w:id="13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5</w:t>
              </w:r>
            </w:ins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临床医学检验技</w:t>
            </w:r>
            <w:ins w:id="14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10</w:t>
            </w:r>
            <w:ins w:id="15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6</w:t>
              </w:r>
            </w:ins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病理学技</w:t>
            </w:r>
            <w:ins w:id="16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10</w:t>
            </w:r>
            <w:ins w:id="17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7</w:t>
              </w:r>
            </w:ins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康复医学治疗技</w:t>
            </w:r>
            <w:ins w:id="18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10</w:t>
            </w:r>
            <w:ins w:id="19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8</w:t>
              </w:r>
            </w:ins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营</w:t>
            </w:r>
            <w:ins w:id="20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养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10</w:t>
            </w:r>
            <w:ins w:id="21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9</w:t>
              </w:r>
            </w:ins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卫生检验技</w:t>
            </w:r>
            <w:ins w:id="22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11</w:t>
            </w:r>
            <w:ins w:id="23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0</w:t>
              </w:r>
            </w:ins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病案信息技</w:t>
            </w:r>
            <w:ins w:id="24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</w:tbl>
    <w:p w:rsidR="009C1726" w:rsidRPr="009C1726" w:rsidRDefault="009C1726" w:rsidP="009C1726">
      <w:pPr>
        <w:shd w:val="clear" w:color="auto" w:fill="FFFFFF"/>
        <w:adjustRightInd/>
        <w:snapToGrid/>
        <w:spacing w:after="0" w:line="525" w:lineRule="atLeast"/>
        <w:rPr>
          <w:rFonts w:ascii="宋体" w:eastAsia="宋体" w:hAnsi="宋体" w:cs="宋体"/>
          <w:color w:val="000000"/>
          <w:sz w:val="24"/>
          <w:szCs w:val="24"/>
        </w:rPr>
      </w:pPr>
      <w:r w:rsidRPr="009C1726">
        <w:rPr>
          <w:rFonts w:ascii="Times New Roman" w:eastAsia="宋体" w:hAnsi="Times New Roman" w:cs="Times New Roman"/>
          <w:b/>
          <w:bCs/>
          <w:color w:val="000000"/>
          <w:sz w:val="32"/>
        </w:rPr>
        <w:t> </w:t>
      </w:r>
    </w:p>
    <w:p w:rsidR="009C1726" w:rsidRPr="009C1726" w:rsidRDefault="009C1726" w:rsidP="009C1726">
      <w:pPr>
        <w:shd w:val="clear" w:color="auto" w:fill="FFFFFF"/>
        <w:adjustRightInd/>
        <w:snapToGrid/>
        <w:spacing w:after="0"/>
        <w:ind w:firstLine="645"/>
        <w:rPr>
          <w:rFonts w:ascii="宋体" w:eastAsia="宋体" w:hAnsi="宋体" w:cs="宋体"/>
          <w:color w:val="000000"/>
          <w:sz w:val="24"/>
          <w:szCs w:val="24"/>
        </w:rPr>
      </w:pPr>
      <w:r w:rsidRPr="009C1726">
        <w:rPr>
          <w:rFonts w:ascii="黑体" w:eastAsia="黑体" w:hAnsi="黑体" w:cs="宋体" w:hint="eastAsia"/>
          <w:color w:val="000000"/>
          <w:sz w:val="24"/>
          <w:szCs w:val="24"/>
        </w:rPr>
        <w:t>二、初级（师）考试专</w:t>
      </w:r>
      <w:ins w:id="25" w:author="Unknown">
        <w:r w:rsidRPr="009C1726">
          <w:rPr>
            <w:rFonts w:ascii="黑体" w:eastAsia="黑体" w:hAnsi="黑体" w:cs="宋体" w:hint="eastAsia"/>
            <w:color w:val="000000"/>
            <w:sz w:val="24"/>
            <w:szCs w:val="24"/>
          </w:rPr>
          <w:t>业</w:t>
        </w:r>
      </w:ins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26"/>
        <w:gridCol w:w="5410"/>
      </w:tblGrid>
      <w:tr w:rsidR="009C1726" w:rsidRPr="009C1726" w:rsidTr="009C1726">
        <w:trPr>
          <w:trHeight w:val="510"/>
          <w:jc w:val="center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黑体" w:eastAsia="黑体" w:hAnsi="黑体" w:cs="宋体" w:hint="eastAsia"/>
                <w:sz w:val="24"/>
                <w:szCs w:val="24"/>
              </w:rPr>
              <w:t>专业代</w:t>
            </w:r>
            <w:ins w:id="26" w:author="Unknown">
              <w:r w:rsidRPr="009C1726">
                <w:rPr>
                  <w:rFonts w:ascii="黑体" w:eastAsia="黑体" w:hAnsi="黑体" w:cs="宋体" w:hint="eastAsia"/>
                  <w:sz w:val="24"/>
                  <w:szCs w:val="24"/>
                </w:rPr>
                <w:t>码</w:t>
              </w:r>
            </w:ins>
          </w:p>
        </w:tc>
        <w:tc>
          <w:tcPr>
            <w:tcW w:w="56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黑体" w:eastAsia="黑体" w:hAnsi="黑体" w:cs="宋体" w:hint="eastAsia"/>
                <w:sz w:val="24"/>
                <w:szCs w:val="24"/>
              </w:rPr>
              <w:t>专业名</w:t>
            </w:r>
            <w:ins w:id="27" w:author="Unknown">
              <w:r w:rsidRPr="009C1726">
                <w:rPr>
                  <w:rFonts w:ascii="黑体" w:eastAsia="黑体" w:hAnsi="黑体" w:cs="宋体" w:hint="eastAsia"/>
                  <w:sz w:val="24"/>
                  <w:szCs w:val="24"/>
                </w:rPr>
                <w:t>称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20</w:t>
            </w:r>
            <w:ins w:id="28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1</w:t>
              </w:r>
            </w:ins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药</w:t>
            </w:r>
            <w:ins w:id="29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20</w:t>
            </w:r>
            <w:ins w:id="30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2</w:t>
              </w:r>
            </w:ins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中药</w:t>
            </w:r>
            <w:ins w:id="31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20</w:t>
            </w:r>
            <w:ins w:id="32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3</w:t>
              </w:r>
            </w:ins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护理</w:t>
            </w:r>
            <w:ins w:id="33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20</w:t>
            </w:r>
            <w:ins w:id="34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4</w:t>
              </w:r>
            </w:ins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中医护理</w:t>
            </w:r>
            <w:ins w:id="35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20</w:t>
            </w:r>
            <w:ins w:id="36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5</w:t>
              </w:r>
            </w:ins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口腔医学技</w:t>
            </w:r>
            <w:ins w:id="37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20</w:t>
            </w:r>
            <w:ins w:id="38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6</w:t>
              </w:r>
            </w:ins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放射医学技</w:t>
            </w:r>
            <w:ins w:id="39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lastRenderedPageBreak/>
              <w:t>20</w:t>
            </w:r>
            <w:ins w:id="40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7</w:t>
              </w:r>
            </w:ins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临床医学检验技</w:t>
            </w:r>
            <w:ins w:id="41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20</w:t>
            </w:r>
            <w:ins w:id="42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8</w:t>
              </w:r>
            </w:ins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病理学技</w:t>
            </w:r>
            <w:ins w:id="43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20</w:t>
            </w:r>
            <w:ins w:id="44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9</w:t>
              </w:r>
            </w:ins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康复医学治疗技</w:t>
            </w:r>
            <w:ins w:id="45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21</w:t>
            </w:r>
            <w:ins w:id="46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0</w:t>
              </w:r>
            </w:ins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营</w:t>
            </w:r>
            <w:ins w:id="47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养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21</w:t>
            </w:r>
            <w:ins w:id="48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1</w:t>
              </w:r>
            </w:ins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卫生检验技</w:t>
            </w:r>
            <w:ins w:id="49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21</w:t>
            </w:r>
            <w:ins w:id="50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2</w:t>
              </w:r>
            </w:ins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心理治</w:t>
            </w:r>
            <w:ins w:id="51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疗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21</w:t>
            </w:r>
            <w:ins w:id="52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3</w:t>
              </w:r>
            </w:ins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病案信息技</w:t>
            </w:r>
            <w:ins w:id="53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21</w:t>
            </w:r>
            <w:ins w:id="54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4</w:t>
              </w:r>
            </w:ins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输血技</w:t>
            </w:r>
            <w:ins w:id="55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21</w:t>
            </w:r>
            <w:ins w:id="56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5</w:t>
              </w:r>
            </w:ins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神经电生理（脑电图）技</w:t>
            </w:r>
            <w:ins w:id="57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</w:tbl>
    <w:p w:rsidR="009C1726" w:rsidRPr="009C1726" w:rsidRDefault="009C1726" w:rsidP="009C1726">
      <w:pPr>
        <w:shd w:val="clear" w:color="auto" w:fill="FFFFFF"/>
        <w:adjustRightInd/>
        <w:snapToGrid/>
        <w:spacing w:after="0"/>
        <w:rPr>
          <w:rFonts w:ascii="宋体" w:eastAsia="宋体" w:hAnsi="宋体" w:cs="宋体"/>
          <w:color w:val="000000"/>
          <w:sz w:val="24"/>
          <w:szCs w:val="24"/>
        </w:rPr>
      </w:pPr>
      <w:r w:rsidRPr="009C1726">
        <w:rPr>
          <w:rFonts w:ascii="Times New Roman" w:eastAsia="宋体" w:hAnsi="Times New Roman" w:cs="Times New Roman"/>
          <w:b/>
          <w:bCs/>
          <w:color w:val="000000"/>
          <w:sz w:val="32"/>
        </w:rPr>
        <w:t> </w:t>
      </w:r>
    </w:p>
    <w:p w:rsidR="009C1726" w:rsidRPr="009C1726" w:rsidRDefault="009C1726" w:rsidP="009C1726">
      <w:pPr>
        <w:shd w:val="clear" w:color="auto" w:fill="FFFFFF"/>
        <w:adjustRightInd/>
        <w:snapToGrid/>
        <w:spacing w:after="0"/>
        <w:ind w:firstLine="645"/>
        <w:rPr>
          <w:rFonts w:ascii="宋体" w:eastAsia="宋体" w:hAnsi="宋体" w:cs="宋体"/>
          <w:color w:val="000000"/>
          <w:sz w:val="24"/>
          <w:szCs w:val="24"/>
        </w:rPr>
      </w:pPr>
      <w:r w:rsidRPr="009C1726">
        <w:rPr>
          <w:rFonts w:ascii="黑体" w:eastAsia="黑体" w:hAnsi="黑体" w:cs="宋体" w:hint="eastAsia"/>
          <w:color w:val="000000"/>
          <w:sz w:val="24"/>
          <w:szCs w:val="24"/>
        </w:rPr>
        <w:t>三、中级考试专</w:t>
      </w:r>
      <w:ins w:id="58" w:author="Unknown">
        <w:r w:rsidRPr="009C1726">
          <w:rPr>
            <w:rFonts w:ascii="黑体" w:eastAsia="黑体" w:hAnsi="黑体" w:cs="宋体" w:hint="eastAsia"/>
            <w:color w:val="000000"/>
            <w:sz w:val="24"/>
            <w:szCs w:val="24"/>
          </w:rPr>
          <w:t>业</w:t>
        </w:r>
      </w:ins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17"/>
        <w:gridCol w:w="5419"/>
      </w:tblGrid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黑体" w:eastAsia="黑体" w:hAnsi="黑体" w:cs="宋体" w:hint="eastAsia"/>
                <w:sz w:val="24"/>
                <w:szCs w:val="24"/>
              </w:rPr>
              <w:t>专业代</w:t>
            </w:r>
            <w:ins w:id="59" w:author="Unknown">
              <w:r w:rsidRPr="009C1726">
                <w:rPr>
                  <w:rFonts w:ascii="黑体" w:eastAsia="黑体" w:hAnsi="黑体" w:cs="宋体" w:hint="eastAsia"/>
                  <w:sz w:val="24"/>
                  <w:szCs w:val="24"/>
                </w:rPr>
                <w:t>码</w:t>
              </w:r>
            </w:ins>
          </w:p>
        </w:tc>
        <w:tc>
          <w:tcPr>
            <w:tcW w:w="5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黑体" w:eastAsia="黑体" w:hAnsi="黑体" w:cs="宋体" w:hint="eastAsia"/>
                <w:sz w:val="24"/>
                <w:szCs w:val="24"/>
              </w:rPr>
              <w:t>专业名</w:t>
            </w:r>
            <w:ins w:id="60" w:author="Unknown">
              <w:r w:rsidRPr="009C1726">
                <w:rPr>
                  <w:rFonts w:ascii="黑体" w:eastAsia="黑体" w:hAnsi="黑体" w:cs="宋体" w:hint="eastAsia"/>
                  <w:sz w:val="24"/>
                  <w:szCs w:val="24"/>
                </w:rPr>
                <w:t>称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30</w:t>
            </w:r>
            <w:ins w:id="61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1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全科医</w:t>
            </w:r>
            <w:ins w:id="62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30</w:t>
            </w:r>
            <w:ins w:id="63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2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全科医学（中医类</w:t>
            </w:r>
            <w:ins w:id="64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）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30</w:t>
            </w:r>
            <w:ins w:id="65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3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内科</w:t>
            </w:r>
            <w:ins w:id="66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30</w:t>
            </w:r>
            <w:ins w:id="67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4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心血管内科</w:t>
            </w:r>
            <w:ins w:id="68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30</w:t>
            </w:r>
            <w:ins w:id="69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5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呼吸内科</w:t>
            </w:r>
            <w:ins w:id="70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30</w:t>
            </w:r>
            <w:ins w:id="71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6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消化内科</w:t>
            </w:r>
            <w:ins w:id="72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30</w:t>
            </w:r>
            <w:ins w:id="73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7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肾内科</w:t>
            </w:r>
            <w:ins w:id="74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30</w:t>
            </w:r>
            <w:ins w:id="75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8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神经内科</w:t>
            </w:r>
            <w:ins w:id="76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30</w:t>
            </w:r>
            <w:ins w:id="77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9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内分泌</w:t>
            </w:r>
            <w:ins w:id="78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31</w:t>
            </w:r>
            <w:ins w:id="79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0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血液病</w:t>
            </w:r>
            <w:ins w:id="80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31</w:t>
            </w:r>
            <w:ins w:id="81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1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结核病</w:t>
            </w:r>
            <w:ins w:id="82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31</w:t>
            </w:r>
            <w:ins w:id="83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2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传染病</w:t>
            </w:r>
            <w:ins w:id="84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31</w:t>
            </w:r>
            <w:ins w:id="85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3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风湿与临床免疫</w:t>
            </w:r>
            <w:ins w:id="86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31</w:t>
            </w:r>
            <w:ins w:id="87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4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职业病</w:t>
            </w:r>
            <w:ins w:id="88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lastRenderedPageBreak/>
              <w:t>31</w:t>
            </w:r>
            <w:ins w:id="89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5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中医内科</w:t>
            </w:r>
            <w:ins w:id="90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31</w:t>
            </w:r>
            <w:ins w:id="91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6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中西医结合内科</w:t>
            </w:r>
            <w:ins w:id="92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31</w:t>
            </w:r>
            <w:ins w:id="93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7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普通外科</w:t>
            </w:r>
            <w:ins w:id="94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31</w:t>
            </w:r>
            <w:ins w:id="95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8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骨外科</w:t>
            </w:r>
            <w:ins w:id="96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31</w:t>
            </w:r>
            <w:ins w:id="97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9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胸心外科</w:t>
            </w:r>
            <w:ins w:id="98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32</w:t>
            </w:r>
            <w:ins w:id="99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0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神经外科</w:t>
            </w:r>
            <w:ins w:id="100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32</w:t>
            </w:r>
            <w:ins w:id="101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1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泌尿外科</w:t>
            </w:r>
            <w:ins w:id="102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32</w:t>
            </w:r>
            <w:ins w:id="103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2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小儿外科</w:t>
            </w:r>
            <w:ins w:id="104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32</w:t>
            </w:r>
            <w:ins w:id="105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3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烧伤外科</w:t>
            </w:r>
            <w:ins w:id="106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32</w:t>
            </w:r>
            <w:ins w:id="107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4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整形外科</w:t>
            </w:r>
            <w:ins w:id="108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32</w:t>
            </w:r>
            <w:ins w:id="109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5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中医外科</w:t>
            </w:r>
            <w:ins w:id="110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32</w:t>
            </w:r>
            <w:ins w:id="111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6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中西医结合外科</w:t>
            </w:r>
            <w:ins w:id="112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32</w:t>
            </w:r>
            <w:ins w:id="113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7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中医肛肠科</w:t>
            </w:r>
            <w:ins w:id="114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32</w:t>
            </w:r>
            <w:ins w:id="115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8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中医骨伤</w:t>
            </w:r>
            <w:ins w:id="116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32</w:t>
            </w:r>
            <w:ins w:id="117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9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中西医结合骨伤科</w:t>
            </w:r>
            <w:ins w:id="118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33</w:t>
            </w:r>
            <w:ins w:id="119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0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妇产科</w:t>
            </w:r>
            <w:ins w:id="120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33</w:t>
            </w:r>
            <w:ins w:id="121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1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中医妇科</w:t>
            </w:r>
            <w:ins w:id="122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33</w:t>
            </w:r>
            <w:ins w:id="123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2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儿科</w:t>
            </w:r>
            <w:ins w:id="124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33</w:t>
            </w:r>
            <w:ins w:id="125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3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中医儿科</w:t>
            </w:r>
            <w:ins w:id="126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33</w:t>
            </w:r>
            <w:ins w:id="127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4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眼科</w:t>
            </w:r>
            <w:ins w:id="128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33</w:t>
            </w:r>
            <w:ins w:id="129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5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中医眼科</w:t>
            </w:r>
            <w:ins w:id="130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33</w:t>
            </w:r>
            <w:ins w:id="131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6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耳鼻咽喉科</w:t>
            </w:r>
            <w:ins w:id="132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33</w:t>
            </w:r>
            <w:ins w:id="133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7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中医耳鼻喉科</w:t>
            </w:r>
            <w:ins w:id="134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33</w:t>
            </w:r>
            <w:ins w:id="135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8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皮肤与性病</w:t>
            </w:r>
            <w:ins w:id="136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33</w:t>
            </w:r>
            <w:ins w:id="137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9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中医皮肤与性病</w:t>
            </w:r>
            <w:ins w:id="138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34</w:t>
            </w:r>
            <w:ins w:id="139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0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精神病</w:t>
            </w:r>
            <w:ins w:id="140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lastRenderedPageBreak/>
              <w:t>34</w:t>
            </w:r>
            <w:ins w:id="141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1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肿瘤内科</w:t>
            </w:r>
            <w:ins w:id="142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34</w:t>
            </w:r>
            <w:ins w:id="143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2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肿瘤外科</w:t>
            </w:r>
            <w:ins w:id="144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34</w:t>
            </w:r>
            <w:ins w:id="145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3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肿瘤放射治疗</w:t>
            </w:r>
            <w:ins w:id="146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34</w:t>
            </w:r>
            <w:ins w:id="147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4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放射医</w:t>
            </w:r>
            <w:ins w:id="148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34</w:t>
            </w:r>
            <w:ins w:id="149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5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核医</w:t>
            </w:r>
            <w:ins w:id="150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34</w:t>
            </w:r>
            <w:ins w:id="151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6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超声波医</w:t>
            </w:r>
            <w:ins w:id="152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34</w:t>
            </w:r>
            <w:ins w:id="153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7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麻醉</w:t>
            </w:r>
            <w:ins w:id="154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34</w:t>
            </w:r>
            <w:ins w:id="155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8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康复医</w:t>
            </w:r>
            <w:ins w:id="156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34</w:t>
            </w:r>
            <w:ins w:id="157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9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推拿（按摩）</w:t>
            </w:r>
            <w:ins w:id="158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35</w:t>
            </w:r>
            <w:ins w:id="159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0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中医针灸</w:t>
            </w:r>
            <w:ins w:id="160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35</w:t>
            </w:r>
            <w:ins w:id="161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1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病理</w:t>
            </w:r>
            <w:ins w:id="162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35</w:t>
            </w:r>
            <w:ins w:id="163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2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临床医学检验</w:t>
            </w:r>
            <w:ins w:id="164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35</w:t>
            </w:r>
            <w:ins w:id="165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3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口腔医</w:t>
            </w:r>
            <w:ins w:id="166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35</w:t>
            </w:r>
            <w:ins w:id="167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4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口腔内科</w:t>
            </w:r>
            <w:ins w:id="168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35</w:t>
            </w:r>
            <w:ins w:id="169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5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口腔颌面外科</w:t>
            </w:r>
            <w:ins w:id="170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35</w:t>
            </w:r>
            <w:ins w:id="171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6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口腔修复</w:t>
            </w:r>
            <w:ins w:id="172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35</w:t>
            </w:r>
            <w:ins w:id="173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7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口腔正畸</w:t>
            </w:r>
            <w:ins w:id="174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35</w:t>
            </w:r>
            <w:ins w:id="175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8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疼痛</w:t>
            </w:r>
            <w:ins w:id="176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35</w:t>
            </w:r>
            <w:ins w:id="177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9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重症医</w:t>
            </w:r>
            <w:ins w:id="178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36</w:t>
            </w:r>
            <w:ins w:id="179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0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计划生</w:t>
            </w:r>
            <w:ins w:id="180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育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36</w:t>
            </w:r>
            <w:ins w:id="181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1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疾病控</w:t>
            </w:r>
            <w:ins w:id="182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制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36</w:t>
            </w:r>
            <w:ins w:id="183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2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公共卫</w:t>
            </w:r>
            <w:ins w:id="184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生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36</w:t>
            </w:r>
            <w:ins w:id="185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3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职业卫</w:t>
            </w:r>
            <w:ins w:id="186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生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36</w:t>
            </w:r>
            <w:ins w:id="187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4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妇幼保</w:t>
            </w:r>
            <w:ins w:id="188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健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36</w:t>
            </w:r>
            <w:ins w:id="189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5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健康教</w:t>
            </w:r>
            <w:ins w:id="190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育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36</w:t>
            </w:r>
            <w:ins w:id="191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6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药</w:t>
            </w:r>
            <w:ins w:id="192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lastRenderedPageBreak/>
              <w:t>36</w:t>
            </w:r>
            <w:ins w:id="193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7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中药</w:t>
            </w:r>
            <w:ins w:id="194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36</w:t>
            </w:r>
            <w:ins w:id="195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8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护理</w:t>
            </w:r>
            <w:ins w:id="196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36</w:t>
            </w:r>
            <w:ins w:id="197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9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内科护</w:t>
            </w:r>
            <w:ins w:id="198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理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37</w:t>
            </w:r>
            <w:ins w:id="199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0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外科护</w:t>
            </w:r>
            <w:ins w:id="200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理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37</w:t>
            </w:r>
            <w:ins w:id="201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1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妇产科护</w:t>
            </w:r>
            <w:ins w:id="202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理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37</w:t>
            </w:r>
            <w:ins w:id="203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2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儿科护</w:t>
            </w:r>
            <w:ins w:id="204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理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37</w:t>
            </w:r>
            <w:ins w:id="205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3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社区护</w:t>
            </w:r>
            <w:ins w:id="206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理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37</w:t>
            </w:r>
            <w:ins w:id="207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4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中医护</w:t>
            </w:r>
            <w:ins w:id="208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理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37</w:t>
            </w:r>
            <w:ins w:id="209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5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口腔医学技</w:t>
            </w:r>
            <w:ins w:id="210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37</w:t>
            </w:r>
            <w:ins w:id="211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6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放射医学技</w:t>
            </w:r>
            <w:ins w:id="212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37</w:t>
            </w:r>
            <w:ins w:id="213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7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核医学技</w:t>
            </w:r>
            <w:ins w:id="214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37</w:t>
            </w:r>
            <w:ins w:id="215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8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超声波医学技</w:t>
            </w:r>
            <w:ins w:id="216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37</w:t>
            </w:r>
            <w:ins w:id="217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9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临床医学检验技</w:t>
            </w:r>
            <w:ins w:id="218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38</w:t>
            </w:r>
            <w:ins w:id="219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0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病理学技</w:t>
            </w:r>
            <w:ins w:id="220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38</w:t>
            </w:r>
            <w:ins w:id="221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1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康复医学治疗技</w:t>
            </w:r>
            <w:ins w:id="222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38</w:t>
            </w:r>
            <w:ins w:id="223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2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营</w:t>
            </w:r>
            <w:ins w:id="224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养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38</w:t>
            </w:r>
            <w:ins w:id="225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3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理化检验技</w:t>
            </w:r>
            <w:ins w:id="226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38</w:t>
            </w:r>
            <w:ins w:id="227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4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微生物检验技</w:t>
            </w:r>
            <w:ins w:id="228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38</w:t>
            </w:r>
            <w:ins w:id="229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5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消毒技</w:t>
            </w:r>
            <w:ins w:id="230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38</w:t>
            </w:r>
            <w:ins w:id="231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6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心理治</w:t>
            </w:r>
            <w:ins w:id="232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疗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38</w:t>
            </w:r>
            <w:ins w:id="233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7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心电学技</w:t>
            </w:r>
            <w:ins w:id="234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38</w:t>
            </w:r>
            <w:ins w:id="235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8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肿瘤放射治疗技</w:t>
            </w:r>
            <w:ins w:id="236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38</w:t>
            </w:r>
            <w:ins w:id="237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9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病案信息技</w:t>
            </w:r>
            <w:ins w:id="238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39</w:t>
            </w:r>
            <w:ins w:id="239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0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输血技</w:t>
            </w:r>
            <w:ins w:id="240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39</w:t>
            </w:r>
            <w:ins w:id="241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1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神经电生理（脑电图）技</w:t>
            </w:r>
            <w:ins w:id="242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9C1726" w:rsidRPr="009C1726" w:rsidTr="009C1726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39</w:t>
            </w:r>
            <w:ins w:id="243" w:author="Unknown">
              <w:r w:rsidRPr="009C1726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2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1726" w:rsidRPr="009C1726" w:rsidRDefault="009C1726" w:rsidP="009C1726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9C1726">
              <w:rPr>
                <w:rFonts w:ascii="仿宋_GB2312" w:eastAsia="仿宋_GB2312" w:hAnsi="宋体" w:cs="宋体" w:hint="eastAsia"/>
                <w:sz w:val="24"/>
                <w:szCs w:val="24"/>
              </w:rPr>
              <w:t>急诊医</w:t>
            </w:r>
            <w:ins w:id="244" w:author="Unknown">
              <w:r w:rsidRPr="009C1726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</w:tbl>
    <w:p w:rsidR="009C1726" w:rsidRPr="009C1726" w:rsidRDefault="009C1726" w:rsidP="009C1726">
      <w:pPr>
        <w:shd w:val="clear" w:color="auto" w:fill="FFFFFF"/>
        <w:adjustRightInd/>
        <w:snapToGrid/>
        <w:spacing w:after="0"/>
        <w:rPr>
          <w:rFonts w:ascii="宋体" w:eastAsia="宋体" w:hAnsi="宋体" w:cs="宋体"/>
          <w:color w:val="000000"/>
          <w:sz w:val="24"/>
          <w:szCs w:val="24"/>
        </w:rPr>
      </w:pPr>
      <w:r w:rsidRPr="009C1726">
        <w:rPr>
          <w:rFonts w:ascii="Times New Roman" w:eastAsia="宋体" w:hAnsi="Times New Roman" w:cs="Times New Roman"/>
          <w:color w:val="000000"/>
          <w:sz w:val="32"/>
          <w:szCs w:val="32"/>
        </w:rPr>
        <w:lastRenderedPageBreak/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C1726"/>
    <w:rsid w:val="00323B43"/>
    <w:rsid w:val="003D37D8"/>
    <w:rsid w:val="004358AB"/>
    <w:rsid w:val="004F3DBF"/>
    <w:rsid w:val="0064020C"/>
    <w:rsid w:val="008811B0"/>
    <w:rsid w:val="008B7726"/>
    <w:rsid w:val="009C1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9C172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0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2020-12-30T10:26:00Z</dcterms:created>
  <dcterms:modified xsi:type="dcterms:W3CDTF">2020-12-30T10:27:00Z</dcterms:modified>
</cp:coreProperties>
</file>