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84" w:beforeAutospacing="0" w:after="0" w:afterAutospacing="0" w:line="504" w:lineRule="atLeast"/>
        <w:ind w:left="300" w:right="0" w:firstLine="0"/>
        <w:jc w:val="left"/>
        <w:rPr>
          <w:ins w:id="0" w:author="卜荣荣" w:date="2020-11-03T14:47:14Z"/>
          <w:rFonts w:ascii="微软雅黑" w:hAnsi="微软雅黑" w:eastAsia="微软雅黑" w:cs="微软雅黑"/>
          <w:i w:val="0"/>
          <w:caps w:val="0"/>
          <w:color w:val="0000FF"/>
          <w:spacing w:val="0"/>
          <w:sz w:val="31"/>
          <w:szCs w:val="31"/>
        </w:rPr>
      </w:pPr>
      <w:ins w:id="1" w:author="卜荣荣" w:date="2020-11-03T14:47:14Z">
        <w:r>
          <w:rPr>
            <w:rFonts w:hint="eastAsia" w:ascii="微软雅黑" w:hAnsi="微软雅黑" w:eastAsia="微软雅黑" w:cs="微软雅黑"/>
            <w:i w:val="0"/>
            <w:caps w:val="0"/>
            <w:color w:val="0000FF"/>
            <w:spacing w:val="0"/>
            <w:kern w:val="0"/>
            <w:sz w:val="31"/>
            <w:szCs w:val="31"/>
            <w:bdr w:val="none" w:color="auto" w:sz="0" w:space="0"/>
            <w:shd w:val="clear" w:fill="FFFFFF"/>
            <w:lang w:val="en-US" w:eastAsia="zh-CN" w:bidi="ar"/>
          </w:rPr>
          <w:t>攀枝花市仁和区综合行政执法局关于招聘临时工作人员的公告</w:t>
        </w:r>
      </w:ins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84" w:lineRule="atLeast"/>
        <w:ind w:left="264" w:right="0" w:firstLine="420"/>
        <w:rPr>
          <w:ins w:id="2" w:author="卜荣荣" w:date="2020-11-03T14:47:14Z"/>
          <w:color w:val="0000FF"/>
        </w:rPr>
      </w:pPr>
      <w:ins w:id="3" w:author="卜荣荣" w:date="2020-11-03T14:47:14Z">
        <w:r>
          <w:rPr>
            <w:rStyle w:val="7"/>
            <w:rFonts w:hint="eastAsia" w:ascii="宋体" w:hAnsi="宋体" w:eastAsia="宋体" w:cs="宋体"/>
            <w:i w:val="0"/>
            <w:caps w:val="0"/>
            <w:color w:val="0000FF"/>
            <w:spacing w:val="0"/>
            <w:sz w:val="19"/>
            <w:szCs w:val="19"/>
            <w:bdr w:val="none" w:color="auto" w:sz="0" w:space="0"/>
            <w:shd w:val="clear" w:fill="FFFFFF"/>
          </w:rPr>
          <w:t>一、招聘岗位、人数和要求</w:t>
        </w:r>
      </w:ins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2"/>
        <w:gridCol w:w="1476"/>
        <w:gridCol w:w="912"/>
        <w:gridCol w:w="4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jc w:val="center"/>
          <w:ins w:id="4" w:author="卜荣荣" w:date="2020-11-03T14:47:14Z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5" w:author="卜荣荣" w:date="2020-11-03T14:47:14Z"/>
                <w:color w:val="0000FF"/>
              </w:rPr>
            </w:pPr>
            <w:ins w:id="6" w:author="卜荣荣" w:date="2020-11-03T14:47:14Z">
              <w:r>
                <w:rPr>
                  <w:rStyle w:val="7"/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序号</w:t>
              </w:r>
            </w:ins>
          </w:p>
        </w:tc>
        <w:tc>
          <w:tcPr>
            <w:tcW w:w="14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7" w:author="卜荣荣" w:date="2020-11-03T14:47:14Z"/>
                <w:color w:val="0000FF"/>
              </w:rPr>
            </w:pPr>
            <w:ins w:id="8" w:author="卜荣荣" w:date="2020-11-03T14:47:14Z">
              <w:r>
                <w:rPr>
                  <w:rStyle w:val="7"/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招聘岗位</w:t>
              </w:r>
            </w:ins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9" w:author="卜荣荣" w:date="2020-11-03T14:47:14Z"/>
                <w:color w:val="0000FF"/>
              </w:rPr>
            </w:pPr>
            <w:ins w:id="10" w:author="卜荣荣" w:date="2020-11-03T14:47:14Z">
              <w:r>
                <w:rPr>
                  <w:rStyle w:val="7"/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人数</w:t>
              </w:r>
            </w:ins>
          </w:p>
        </w:tc>
        <w:tc>
          <w:tcPr>
            <w:tcW w:w="43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center"/>
              <w:rPr>
                <w:ins w:id="11" w:author="卜荣荣" w:date="2020-11-03T14:47:14Z"/>
                <w:color w:val="0000FF"/>
              </w:rPr>
            </w:pPr>
            <w:ins w:id="12" w:author="卜荣荣" w:date="2020-11-03T14:47:14Z">
              <w:r>
                <w:rPr>
                  <w:rStyle w:val="7"/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基本要求</w:t>
              </w:r>
            </w:ins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jc w:val="center"/>
          <w:ins w:id="13" w:author="卜荣荣" w:date="2020-11-03T14:47:14Z"/>
        </w:trPr>
        <w:tc>
          <w:tcPr>
            <w:tcW w:w="6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14" w:author="卜荣荣" w:date="2020-11-03T14:47:14Z"/>
                <w:color w:val="0000FF"/>
              </w:rPr>
            </w:pPr>
            <w:ins w:id="15" w:author="卜荣荣" w:date="2020-11-03T14:47:14Z">
              <w:r>
                <w:rPr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1</w:t>
              </w:r>
            </w:ins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16" w:author="卜荣荣" w:date="2020-11-03T14:47:14Z"/>
                <w:color w:val="0000FF"/>
              </w:rPr>
            </w:pPr>
            <w:ins w:id="17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外勤</w:t>
              </w:r>
            </w:ins>
            <w:ins w:id="18" w:author="卜荣荣" w:date="2020-11-03T14:47:14Z">
              <w:r>
                <w:rPr>
                  <w:rFonts w:hint="default" w:ascii="Times New Roman" w:hAnsi="Times New Roman" w:eastAsia="宋体" w:cs="Times New Roman"/>
                  <w:color w:val="0000FF"/>
                  <w:sz w:val="16"/>
                  <w:szCs w:val="16"/>
                  <w:bdr w:val="none" w:color="auto" w:sz="0" w:space="0"/>
                </w:rPr>
                <w:t>1</w:t>
              </w:r>
            </w:ins>
            <w:ins w:id="19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名</w:t>
              </w:r>
            </w:ins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20" w:author="卜荣荣" w:date="2020-11-03T14:47:14Z"/>
                <w:color w:val="0000FF"/>
              </w:rPr>
            </w:pPr>
            <w:ins w:id="21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内勤</w:t>
              </w:r>
            </w:ins>
            <w:ins w:id="22" w:author="卜荣荣" w:date="2020-11-03T14:47:14Z">
              <w:r>
                <w:rPr>
                  <w:rFonts w:hint="default" w:ascii="Times New Roman" w:hAnsi="Times New Roman" w:eastAsia="宋体" w:cs="Times New Roman"/>
                  <w:color w:val="0000FF"/>
                  <w:sz w:val="16"/>
                  <w:szCs w:val="16"/>
                  <w:bdr w:val="none" w:color="auto" w:sz="0" w:space="0"/>
                </w:rPr>
                <w:t>1</w:t>
              </w:r>
            </w:ins>
            <w:ins w:id="23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名</w:t>
              </w:r>
            </w:ins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ins w:id="24" w:author="卜荣荣" w:date="2020-11-03T14:47:14Z"/>
                <w:color w:val="0000FF"/>
              </w:rPr>
            </w:pPr>
            <w:ins w:id="25" w:author="卜荣荣" w:date="2020-11-03T14:47:14Z">
              <w:r>
                <w:rPr>
                  <w:rStyle w:val="7"/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2</w:t>
              </w:r>
            </w:ins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both"/>
              <w:rPr>
                <w:ins w:id="26" w:author="卜荣荣" w:date="2020-11-03T14:47:14Z"/>
                <w:color w:val="0000FF"/>
              </w:rPr>
            </w:pPr>
            <w:ins w:id="27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具备中专及以上学历，年龄</w:t>
              </w:r>
            </w:ins>
            <w:ins w:id="28" w:author="卜荣荣" w:date="2020-11-03T14:47:14Z">
              <w:r>
                <w:rPr>
                  <w:rFonts w:hint="default" w:ascii="Times New Roman" w:hAnsi="Times New Roman" w:eastAsia="宋体" w:cs="Times New Roman"/>
                  <w:color w:val="0000FF"/>
                  <w:sz w:val="16"/>
                  <w:szCs w:val="16"/>
                  <w:bdr w:val="none" w:color="auto" w:sz="0" w:space="0"/>
                </w:rPr>
                <w:t>35</w:t>
              </w:r>
            </w:ins>
            <w:ins w:id="29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周岁以下，专业不限，</w:t>
              </w:r>
            </w:ins>
            <w:ins w:id="30" w:author="卜荣荣" w:date="2020-11-03T14:47:14Z">
              <w:r>
                <w:rPr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男女不限</w:t>
              </w:r>
            </w:ins>
            <w:ins w:id="31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，具备较好的政治素质和道德品质，遵纪守法，工作责任心强，为人正派，吃苦耐劳，服从指挥；同等条件下，退伍军人、中共党员优先考虑。（其中一名需具有一定的</w:t>
              </w:r>
            </w:ins>
            <w:ins w:id="32" w:author="卜荣荣" w:date="2020-11-03T14:47:14Z">
              <w:r>
                <w:rPr>
                  <w:rFonts w:hint="default" w:ascii="Times New Roman" w:hAnsi="Times New Roman" w:cs="Times New Roman"/>
                  <w:color w:val="0000FF"/>
                  <w:sz w:val="16"/>
                  <w:szCs w:val="16"/>
                  <w:bdr w:val="none" w:color="auto" w:sz="0" w:space="0"/>
                </w:rPr>
                <w:t>写作能力，</w:t>
              </w:r>
            </w:ins>
            <w:ins w:id="33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熟练</w:t>
              </w:r>
            </w:ins>
            <w:ins w:id="34" w:author="卜荣荣" w:date="2020-11-03T14:47:14Z">
              <w:r>
                <w:rPr>
                  <w:rFonts w:hint="default" w:ascii="Times New Roman" w:hAnsi="Times New Roman" w:eastAsia="宋体" w:cs="Times New Roman"/>
                  <w:color w:val="0000FF"/>
                  <w:sz w:val="16"/>
                  <w:szCs w:val="16"/>
                  <w:bdr w:val="none" w:color="auto" w:sz="0" w:space="0"/>
                </w:rPr>
                <w:t>Office</w:t>
              </w:r>
            </w:ins>
            <w:ins w:id="35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、</w:t>
              </w:r>
            </w:ins>
            <w:ins w:id="36" w:author="卜荣荣" w:date="2020-11-03T14:47:14Z">
              <w:r>
                <w:rPr>
                  <w:rFonts w:hint="default" w:ascii="Times New Roman" w:hAnsi="Times New Roman" w:eastAsia="宋体" w:cs="Times New Roman"/>
                  <w:color w:val="0000FF"/>
                  <w:sz w:val="16"/>
                  <w:szCs w:val="16"/>
                  <w:bdr w:val="none" w:color="auto" w:sz="0" w:space="0"/>
                </w:rPr>
                <w:t>word</w:t>
              </w:r>
            </w:ins>
            <w:ins w:id="37" w:author="卜荣荣" w:date="2020-11-03T14:47:14Z">
              <w:r>
                <w:rPr>
                  <w:rFonts w:hint="eastAsia" w:ascii="宋体" w:hAnsi="宋体" w:eastAsia="宋体" w:cs="宋体"/>
                  <w:color w:val="0000FF"/>
                  <w:sz w:val="16"/>
                  <w:szCs w:val="16"/>
                  <w:bdr w:val="none" w:color="auto" w:sz="0" w:space="0"/>
                </w:rPr>
                <w:t>等办公软件；）</w:t>
              </w:r>
            </w:ins>
          </w:p>
        </w:tc>
      </w:tr>
    </w:tbl>
    <w:p>
      <w:pPr>
        <w:adjustRightInd w:val="0"/>
        <w:snapToGrid w:val="0"/>
        <w:spacing w:line="360" w:lineRule="auto"/>
        <w:rPr>
          <w:rFonts w:ascii="仿宋" w:hAnsi="仿宋" w:eastAsia="仿宋"/>
          <w:color w:val="0000FF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卜荣荣">
    <w15:presenceInfo w15:providerId="WPS Office" w15:userId="26258949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64FA2"/>
    <w:rsid w:val="0000176A"/>
    <w:rsid w:val="00056BB8"/>
    <w:rsid w:val="00225114"/>
    <w:rsid w:val="00271ECE"/>
    <w:rsid w:val="0029431C"/>
    <w:rsid w:val="00451772"/>
    <w:rsid w:val="006C29EC"/>
    <w:rsid w:val="00772879"/>
    <w:rsid w:val="00864FA2"/>
    <w:rsid w:val="008A1ABF"/>
    <w:rsid w:val="009965D9"/>
    <w:rsid w:val="00A8131C"/>
    <w:rsid w:val="00B623EF"/>
    <w:rsid w:val="00BB5D3C"/>
    <w:rsid w:val="00BF3B72"/>
    <w:rsid w:val="00C6745E"/>
    <w:rsid w:val="00CA05B8"/>
    <w:rsid w:val="00CC6A55"/>
    <w:rsid w:val="00D674B0"/>
    <w:rsid w:val="00DD6814"/>
    <w:rsid w:val="00ED4DEF"/>
    <w:rsid w:val="00ED7807"/>
    <w:rsid w:val="00F1550C"/>
    <w:rsid w:val="00F55499"/>
    <w:rsid w:val="00FE0551"/>
    <w:rsid w:val="1E4330FB"/>
    <w:rsid w:val="234A6F4F"/>
    <w:rsid w:val="6C6214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302</Words>
  <Characters>1727</Characters>
  <Lines>14</Lines>
  <Paragraphs>4</Paragraphs>
  <TotalTime>5</TotalTime>
  <ScaleCrop>false</ScaleCrop>
  <LinksUpToDate>false</LinksUpToDate>
  <CharactersWithSpaces>2025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2020-10-31T06:01:00Z</dcterms:created>
  <dc:creator>cz</dc:creator>
  <cp:lastModifiedBy>卜荣荣</cp:lastModifiedBy>
  <dcterms:modified xsi:type="dcterms:W3CDTF">2020-11-03T06:47:41Z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